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91DD0" w14:paraId="656E7FF3" w14:textId="77777777">
        <w:tc>
          <w:tcPr>
            <w:tcW w:w="1384" w:type="dxa"/>
            <w:tcBorders>
              <w:top w:val="none" w:sz="4" w:space="0" w:color="000000"/>
              <w:left w:val="none" w:sz="4" w:space="0" w:color="000000"/>
              <w:bottom w:val="none" w:sz="4" w:space="0" w:color="000000"/>
            </w:tcBorders>
          </w:tcPr>
          <w:p w14:paraId="6FFE9716" w14:textId="77777777" w:rsidR="00891DD0" w:rsidRDefault="00891DD0">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14F711B1" w14:textId="77777777" w:rsidR="00891DD0" w:rsidRDefault="00B567EF">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891DD0" w14:paraId="6FCEF99D" w14:textId="77777777">
        <w:tc>
          <w:tcPr>
            <w:tcW w:w="1384" w:type="dxa"/>
            <w:tcBorders>
              <w:top w:val="none" w:sz="4" w:space="0" w:color="000000"/>
              <w:left w:val="none" w:sz="4" w:space="0" w:color="000000"/>
              <w:bottom w:val="none" w:sz="4" w:space="0" w:color="000000"/>
            </w:tcBorders>
          </w:tcPr>
          <w:p w14:paraId="5B2F8683" w14:textId="77777777" w:rsidR="00891DD0" w:rsidRDefault="00891DD0">
            <w:pPr>
              <w:rPr>
                <w:rFonts w:asciiTheme="minorHAnsi" w:hAnsiTheme="minorHAnsi" w:cs="Arial"/>
                <w:b/>
                <w:sz w:val="24"/>
              </w:rPr>
            </w:pPr>
          </w:p>
        </w:tc>
        <w:tc>
          <w:tcPr>
            <w:tcW w:w="8224" w:type="dxa"/>
            <w:tcBorders>
              <w:bottom w:val="single" w:sz="4" w:space="0" w:color="auto"/>
              <w:right w:val="none" w:sz="4" w:space="0" w:color="000000"/>
            </w:tcBorders>
          </w:tcPr>
          <w:p w14:paraId="49482562" w14:textId="77777777" w:rsidR="00891DD0" w:rsidRDefault="00B567EF">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Content>
                <w:r>
                  <w:rPr>
                    <w:rFonts w:ascii="MS Gothic" w:eastAsia="MS Gothic" w:hAnsi="MS Gothic" w:cs="Segoe UI Symbol" w:hint="eastAsia"/>
                    <w:b/>
                    <w:smallCaps/>
                    <w:sz w:val="24"/>
                  </w:rPr>
                  <w:t>☐</w:t>
                </w:r>
              </w:sdtContent>
            </w:sdt>
            <w:r>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Pr>
                    <w:rFonts w:ascii="MS Gothic" w:eastAsia="MS Gothic" w:hAnsi="MS Gothic" w:cs="Segoe UI Symbol" w:hint="eastAsia"/>
                    <w:b/>
                    <w:smallCaps/>
                    <w:sz w:val="24"/>
                  </w:rPr>
                  <w:t>☐</w:t>
                </w:r>
              </w:sdtContent>
            </w:sdt>
            <w:r>
              <w:rPr>
                <w:rFonts w:asciiTheme="minorHAnsi" w:eastAsia="MS Gothic" w:hAnsiTheme="minorHAnsi" w:cs="Segoe UI Symbol"/>
                <w:b/>
                <w:bCs/>
                <w:smallCaps/>
                <w:sz w:val="24"/>
                <w:lang w:val="en"/>
              </w:rPr>
              <w:t>Supplies</w:t>
            </w:r>
          </w:p>
        </w:tc>
      </w:tr>
      <w:tr w:rsidR="00891DD0" w14:paraId="4BBED586" w14:textId="77777777">
        <w:tc>
          <w:tcPr>
            <w:tcW w:w="1384" w:type="dxa"/>
            <w:tcBorders>
              <w:top w:val="none" w:sz="4" w:space="0" w:color="000000"/>
              <w:left w:val="none" w:sz="4" w:space="0" w:color="000000"/>
              <w:bottom w:val="none" w:sz="4" w:space="0" w:color="000000"/>
            </w:tcBorders>
          </w:tcPr>
          <w:p w14:paraId="724AF424" w14:textId="77777777" w:rsidR="00891DD0" w:rsidRDefault="00891DD0">
            <w:pPr>
              <w:rPr>
                <w:rFonts w:asciiTheme="minorHAnsi" w:hAnsiTheme="minorHAnsi" w:cs="Arial"/>
                <w:b/>
                <w:sz w:val="24"/>
              </w:rPr>
            </w:pPr>
          </w:p>
        </w:tc>
        <w:tc>
          <w:tcPr>
            <w:tcW w:w="8224" w:type="dxa"/>
            <w:tcBorders>
              <w:bottom w:val="single" w:sz="4" w:space="0" w:color="auto"/>
              <w:right w:val="none" w:sz="4" w:space="0" w:color="000000"/>
            </w:tcBorders>
          </w:tcPr>
          <w:p w14:paraId="40850FE0" w14:textId="77777777" w:rsidR="00891DD0" w:rsidRDefault="00B567EF">
            <w:pPr>
              <w:rPr>
                <w:rFonts w:asciiTheme="minorHAnsi" w:hAnsiTheme="minorHAnsi"/>
                <w:b/>
                <w:sz w:val="24"/>
              </w:rPr>
            </w:pPr>
            <w:r>
              <w:rPr>
                <w:rFonts w:asciiTheme="minorHAnsi" w:hAnsiTheme="minorHAnsi"/>
                <w:b/>
                <w:bCs/>
                <w:smallCaps/>
                <w:sz w:val="24"/>
                <w:lang w:val="en"/>
              </w:rPr>
              <w:t>Number: 25-MR6827</w:t>
            </w:r>
          </w:p>
        </w:tc>
      </w:tr>
      <w:tr w:rsidR="00891DD0" w14:paraId="1EE0A5BE" w14:textId="77777777">
        <w:tc>
          <w:tcPr>
            <w:tcW w:w="9608" w:type="dxa"/>
            <w:gridSpan w:val="2"/>
            <w:tcBorders>
              <w:top w:val="none" w:sz="4" w:space="0" w:color="000000"/>
              <w:left w:val="none" w:sz="4" w:space="0" w:color="000000"/>
              <w:bottom w:val="none" w:sz="4" w:space="0" w:color="000000"/>
              <w:right w:val="none" w:sz="4" w:space="0" w:color="000000"/>
            </w:tcBorders>
          </w:tcPr>
          <w:p w14:paraId="731244A7" w14:textId="77777777" w:rsidR="00891DD0" w:rsidRDefault="00891DD0">
            <w:pPr>
              <w:rPr>
                <w:rFonts w:asciiTheme="minorHAnsi" w:hAnsiTheme="minorHAnsi" w:cs="Arial"/>
                <w:b/>
                <w:sz w:val="24"/>
              </w:rPr>
            </w:pPr>
          </w:p>
        </w:tc>
      </w:tr>
      <w:tr w:rsidR="00891DD0" w14:paraId="2A7BA9E7" w14:textId="77777777">
        <w:tc>
          <w:tcPr>
            <w:tcW w:w="1384" w:type="dxa"/>
            <w:tcBorders>
              <w:top w:val="none" w:sz="4" w:space="0" w:color="000000"/>
              <w:left w:val="none" w:sz="4" w:space="0" w:color="000000"/>
              <w:bottom w:val="none" w:sz="4" w:space="0" w:color="000000"/>
              <w:right w:val="single" w:sz="4" w:space="0" w:color="auto"/>
            </w:tcBorders>
          </w:tcPr>
          <w:p w14:paraId="2B43333B" w14:textId="77777777" w:rsidR="00891DD0" w:rsidRDefault="00891DD0">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4C1123AB" w14:textId="77777777" w:rsidR="00891DD0" w:rsidRDefault="00B567EF">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48922AAA" w14:textId="77777777" w:rsidR="00891DD0" w:rsidRDefault="00B567EF">
            <w:pPr>
              <w:rPr>
                <w:rFonts w:asciiTheme="minorHAnsi" w:hAnsiTheme="minorHAnsi" w:cs="Arial"/>
                <w:sz w:val="24"/>
                <w:lang w:val="en-US"/>
              </w:rPr>
            </w:pPr>
            <w:r>
              <w:rPr>
                <w:rFonts w:asciiTheme="minorHAnsi" w:hAnsiTheme="minorHAnsi" w:cs="Arial"/>
                <w:i/>
                <w:iCs/>
                <w:sz w:val="24"/>
                <w:lang w:val="en"/>
              </w:rPr>
              <w:t>Supporting the National Coordination of GSS+ Bonds with Capacity Building in Sri Lanka</w:t>
            </w:r>
          </w:p>
        </w:tc>
      </w:tr>
      <w:tr w:rsidR="00891DD0" w14:paraId="45000F5F"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6531DD34" w14:textId="77777777" w:rsidR="00891DD0" w:rsidRDefault="00891DD0">
            <w:pPr>
              <w:rPr>
                <w:rFonts w:asciiTheme="minorHAnsi" w:hAnsiTheme="minorHAnsi" w:cs="Arial"/>
                <w:b/>
                <w:sz w:val="24"/>
                <w:lang w:val="en-GB"/>
              </w:rPr>
            </w:pPr>
          </w:p>
        </w:tc>
      </w:tr>
      <w:tr w:rsidR="00891DD0" w14:paraId="2AE55E0C" w14:textId="77777777">
        <w:tc>
          <w:tcPr>
            <w:tcW w:w="1384" w:type="dxa"/>
            <w:tcBorders>
              <w:top w:val="none" w:sz="4" w:space="0" w:color="000000"/>
              <w:left w:val="none" w:sz="4" w:space="0" w:color="000000"/>
              <w:bottom w:val="none" w:sz="4" w:space="0" w:color="000000"/>
              <w:right w:val="single" w:sz="4" w:space="0" w:color="auto"/>
            </w:tcBorders>
          </w:tcPr>
          <w:p w14:paraId="2E5A968A" w14:textId="77777777" w:rsidR="00891DD0" w:rsidRDefault="00891DD0">
            <w:pPr>
              <w:rPr>
                <w:rFonts w:asciiTheme="minorHAnsi" w:hAnsiTheme="minorHAnsi" w:cs="Arial"/>
                <w:b/>
                <w:sz w:val="24"/>
                <w:lang w:val="en-GB"/>
              </w:rPr>
            </w:pPr>
          </w:p>
        </w:tc>
        <w:tc>
          <w:tcPr>
            <w:tcW w:w="8224" w:type="dxa"/>
            <w:tcBorders>
              <w:top w:val="none" w:sz="4" w:space="0" w:color="000000"/>
              <w:left w:val="single" w:sz="4" w:space="0" w:color="auto"/>
              <w:bottom w:val="single" w:sz="4" w:space="0" w:color="auto"/>
              <w:right w:val="none" w:sz="4" w:space="0" w:color="000000"/>
            </w:tcBorders>
          </w:tcPr>
          <w:p w14:paraId="644DFC9B" w14:textId="77777777" w:rsidR="00891DD0" w:rsidRDefault="00B567EF">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1EE0A34C" w14:textId="77777777" w:rsidR="00891DD0" w:rsidRDefault="00B567EF">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that may be delivered under the contract (prices of firm items + max amount of purchase order items)</w:t>
            </w:r>
          </w:p>
        </w:tc>
      </w:tr>
      <w:tr w:rsidR="00891DD0" w14:paraId="669AAE53"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3C55B81E" w14:textId="77777777" w:rsidR="00891DD0" w:rsidRDefault="00891DD0">
            <w:pPr>
              <w:rPr>
                <w:rFonts w:asciiTheme="minorHAnsi" w:hAnsiTheme="minorHAnsi" w:cs="Arial"/>
                <w:sz w:val="22"/>
                <w:szCs w:val="22"/>
                <w:lang w:val="en-GB"/>
              </w:rPr>
            </w:pPr>
          </w:p>
          <w:p w14:paraId="3F8534DC" w14:textId="77777777" w:rsidR="00891DD0" w:rsidRDefault="00891DD0">
            <w:pPr>
              <w:rPr>
                <w:rFonts w:asciiTheme="minorHAnsi" w:hAnsiTheme="minorHAnsi" w:cs="Arial"/>
                <w:sz w:val="22"/>
                <w:szCs w:val="22"/>
                <w:lang w:val="en-GB"/>
              </w:rPr>
            </w:pPr>
          </w:p>
          <w:p w14:paraId="7449AD37" w14:textId="77777777" w:rsidR="00891DD0" w:rsidRDefault="00891DD0">
            <w:pPr>
              <w:rPr>
                <w:rFonts w:asciiTheme="minorHAnsi" w:hAnsiTheme="minorHAnsi" w:cs="Arial"/>
                <w:sz w:val="22"/>
                <w:szCs w:val="22"/>
                <w:lang w:val="en-GB"/>
              </w:rPr>
            </w:pPr>
          </w:p>
          <w:p w14:paraId="49871A41" w14:textId="77777777" w:rsidR="00891DD0" w:rsidRDefault="00891DD0">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891DD0" w14:paraId="2D5B694B" w14:textId="77777777">
              <w:trPr>
                <w:trHeight w:val="702"/>
              </w:trPr>
              <w:tc>
                <w:tcPr>
                  <w:tcW w:w="4644" w:type="dxa"/>
                  <w:shd w:val="clear" w:color="auto" w:fill="D9D9D9" w:themeFill="background1" w:themeFillShade="D9"/>
                  <w:vAlign w:val="center"/>
                </w:tcPr>
                <w:p w14:paraId="5F071271" w14:textId="77777777" w:rsidR="00891DD0" w:rsidRDefault="00B567EF">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highlight w:val="green"/>
                      <w:lang w:val="en"/>
                    </w:rPr>
                    <w:t>TBC</w:t>
                  </w:r>
                  <w:r>
                    <w:rPr>
                      <w:rFonts w:asciiTheme="minorHAnsi" w:hAnsiTheme="minorHAnsi"/>
                      <w:smallCaps/>
                      <w:sz w:val="22"/>
                      <w:szCs w:val="22"/>
                      <w:lang w:val="en"/>
                    </w:rPr>
                    <w:tab/>
                  </w:r>
                </w:p>
              </w:tc>
            </w:tr>
          </w:tbl>
          <w:p w14:paraId="26E33FD5" w14:textId="77777777" w:rsidR="00891DD0" w:rsidRDefault="00891DD0">
            <w:pPr>
              <w:rPr>
                <w:rFonts w:asciiTheme="minorHAnsi" w:hAnsiTheme="minorHAnsi" w:cs="Arial"/>
                <w:sz w:val="22"/>
                <w:szCs w:val="22"/>
                <w:lang w:val="en-GB"/>
              </w:rPr>
            </w:pPr>
          </w:p>
          <w:p w14:paraId="7714A332" w14:textId="77777777" w:rsidR="00891DD0" w:rsidRDefault="00891DD0">
            <w:pPr>
              <w:rPr>
                <w:rFonts w:asciiTheme="minorHAnsi" w:hAnsiTheme="minorHAnsi" w:cs="Arial"/>
                <w:sz w:val="22"/>
                <w:szCs w:val="22"/>
                <w:lang w:val="en-GB"/>
              </w:rPr>
            </w:pPr>
          </w:p>
          <w:p w14:paraId="6DC5A6AE" w14:textId="77777777" w:rsidR="00891DD0" w:rsidRDefault="00891DD0">
            <w:pPr>
              <w:rPr>
                <w:rFonts w:asciiTheme="minorHAnsi" w:hAnsiTheme="minorHAnsi" w:cs="Arial"/>
                <w:sz w:val="22"/>
                <w:szCs w:val="22"/>
                <w:lang w:val="en-GB"/>
              </w:rPr>
            </w:pPr>
          </w:p>
          <w:p w14:paraId="5298423E" w14:textId="77777777" w:rsidR="00891DD0" w:rsidRDefault="00891DD0">
            <w:pPr>
              <w:rPr>
                <w:rFonts w:asciiTheme="minorHAnsi" w:hAnsiTheme="minorHAnsi" w:cs="Arial"/>
                <w:sz w:val="22"/>
                <w:szCs w:val="22"/>
                <w:lang w:val="en-GB"/>
              </w:rPr>
            </w:pPr>
          </w:p>
          <w:p w14:paraId="3632270E" w14:textId="77777777" w:rsidR="00891DD0" w:rsidRDefault="00891DD0">
            <w:pPr>
              <w:rPr>
                <w:rFonts w:asciiTheme="minorHAnsi" w:hAnsiTheme="minorHAnsi" w:cs="Arial"/>
                <w:sz w:val="22"/>
                <w:szCs w:val="22"/>
                <w:lang w:val="en-GB"/>
              </w:rPr>
            </w:pPr>
          </w:p>
          <w:p w14:paraId="3D111875" w14:textId="77777777" w:rsidR="00891DD0" w:rsidRDefault="00891DD0">
            <w:pPr>
              <w:rPr>
                <w:rFonts w:asciiTheme="minorHAnsi" w:hAnsiTheme="minorHAnsi" w:cs="Arial"/>
                <w:sz w:val="22"/>
                <w:szCs w:val="22"/>
                <w:lang w:val="en-GB"/>
              </w:rPr>
            </w:pPr>
          </w:p>
          <w:p w14:paraId="53E40836" w14:textId="77777777" w:rsidR="00891DD0" w:rsidRDefault="00891DD0">
            <w:pPr>
              <w:pBdr>
                <w:top w:val="single" w:sz="4" w:space="1" w:color="000000"/>
              </w:pBdr>
              <w:tabs>
                <w:tab w:val="right" w:pos="9356"/>
              </w:tabs>
              <w:rPr>
                <w:rFonts w:asciiTheme="minorHAnsi" w:hAnsiTheme="minorHAnsi" w:cstheme="minorHAnsi"/>
                <w:sz w:val="22"/>
                <w:szCs w:val="22"/>
                <w:lang w:val="en-GB"/>
              </w:rPr>
            </w:pPr>
          </w:p>
          <w:p w14:paraId="6E1BD2EF" w14:textId="77777777" w:rsidR="00891DD0" w:rsidRDefault="00B567EF">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tooltip="http://www.marche-public.fr/ccp/ccp-plan-legislative.htm"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tooltip="http://www.marche-public.fr/ccp/ccp-plan-reglementaire.htm"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3C781A6D" w14:textId="77777777" w:rsidR="00891DD0" w:rsidRDefault="00B567EF">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It is awarded by means of  adapted procedure in application of Articles L. 2123-1 and R. 2123-1 to R. 2123-7 of CCP</w:t>
            </w:r>
            <w:r>
              <w:rPr>
                <w:rFonts w:asciiTheme="minorHAnsi" w:hAnsiTheme="minorHAnsi" w:cstheme="minorHAnsi"/>
                <w:szCs w:val="22"/>
                <w:lang w:val="en"/>
              </w:rPr>
              <w:t>.</w:t>
            </w:r>
            <w:del w:id="3" w:author="all Clemence GAUDET" w:date="2025-07-28T10:01:00Z">
              <w:r>
                <w:rPr>
                  <w:rFonts w:asciiTheme="minorHAnsi" w:hAnsiTheme="minorHAnsi"/>
                  <w:sz w:val="22"/>
                  <w:szCs w:val="22"/>
                  <w:lang w:val="en"/>
                </w:rPr>
                <w:delText>:</w:delText>
              </w:r>
            </w:del>
          </w:p>
        </w:tc>
      </w:tr>
    </w:tbl>
    <w:p w14:paraId="3BFE3FE4" w14:textId="77777777" w:rsidR="00891DD0" w:rsidRDefault="00891DD0">
      <w:pPr>
        <w:rPr>
          <w:rFonts w:asciiTheme="minorHAnsi" w:hAnsiTheme="minorHAnsi" w:cs="Arial"/>
          <w:sz w:val="18"/>
          <w:lang w:val="en-GB"/>
        </w:rPr>
        <w:sectPr w:rsidR="00891DD0">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23E5F0A9" w14:textId="77777777" w:rsidR="00891DD0" w:rsidRDefault="00B567EF">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474E4D46" w14:textId="77777777" w:rsidR="00891DD0" w:rsidRDefault="00B567EF">
          <w:pPr>
            <w:pStyle w:val="TM1"/>
            <w:tabs>
              <w:tab w:val="right" w:leader="dot" w:pos="9736"/>
            </w:tabs>
            <w:rPr>
              <w:rFonts w:asciiTheme="minorHAnsi" w:eastAsiaTheme="minorEastAsia" w:hAnsiTheme="minorHAnsi" w:cstheme="minorBidi"/>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tooltip="#_Toc140836304" w:history="1">
            <w:r>
              <w:rPr>
                <w:rStyle w:val="Lienhypertexte"/>
                <w:b/>
                <w:bCs/>
                <w:caps/>
                <w:lang w:val="en"/>
              </w:rPr>
              <w:t>special conditions – commitment procedure</w:t>
            </w:r>
            <w:r>
              <w:tab/>
            </w:r>
            <w:r>
              <w:fldChar w:fldCharType="begin"/>
            </w:r>
            <w:r>
              <w:instrText xml:space="preserve"> PAGEREF _Toc140836304 \h </w:instrText>
            </w:r>
            <w:r>
              <w:fldChar w:fldCharType="separate"/>
            </w:r>
            <w:r>
              <w:t>5</w:t>
            </w:r>
            <w:r>
              <w:fldChar w:fldCharType="end"/>
            </w:r>
          </w:hyperlink>
        </w:p>
        <w:p w14:paraId="21F75404" w14:textId="77777777" w:rsidR="00891DD0" w:rsidRDefault="00B567EF">
          <w:pPr>
            <w:pStyle w:val="TM1"/>
            <w:tabs>
              <w:tab w:val="left" w:pos="1540"/>
              <w:tab w:val="right" w:leader="dot" w:pos="9736"/>
            </w:tabs>
            <w:rPr>
              <w:rFonts w:asciiTheme="minorHAnsi" w:eastAsiaTheme="minorEastAsia" w:hAnsiTheme="minorHAnsi" w:cstheme="minorBidi"/>
              <w:sz w:val="22"/>
              <w:szCs w:val="22"/>
            </w:rPr>
          </w:pPr>
          <w:hyperlink w:anchor="_Toc140836305" w:tooltip="#_Toc140836305" w:history="1">
            <w:r>
              <w:rPr>
                <w:rStyle w:val="Lienhypertexte"/>
                <w:b/>
                <w:caps/>
              </w:rPr>
              <w:t>ARTICLE 1:</w:t>
            </w:r>
            <w:r>
              <w:rPr>
                <w:rFonts w:asciiTheme="minorHAnsi" w:eastAsiaTheme="minorEastAsia" w:hAnsiTheme="minorHAnsi" w:cstheme="minorBidi"/>
                <w:sz w:val="22"/>
                <w:szCs w:val="22"/>
              </w:rPr>
              <w:tab/>
            </w:r>
            <w:r>
              <w:rPr>
                <w:rStyle w:val="Lienhypertexte"/>
                <w:b/>
                <w:bCs/>
                <w:caps/>
                <w:lang w:val="en"/>
              </w:rPr>
              <w:t>Object of the contract</w:t>
            </w:r>
            <w:r>
              <w:tab/>
            </w:r>
            <w:r>
              <w:fldChar w:fldCharType="begin"/>
            </w:r>
            <w:r>
              <w:instrText xml:space="preserve"> PAGEREF _Toc140836305 \h </w:instrText>
            </w:r>
            <w:r>
              <w:fldChar w:fldCharType="separate"/>
            </w:r>
            <w:r>
              <w:t>6</w:t>
            </w:r>
            <w:r>
              <w:fldChar w:fldCharType="end"/>
            </w:r>
          </w:hyperlink>
        </w:p>
        <w:p w14:paraId="285EF246" w14:textId="77777777" w:rsidR="00891DD0" w:rsidRDefault="00B567EF">
          <w:pPr>
            <w:pStyle w:val="TM1"/>
            <w:tabs>
              <w:tab w:val="left" w:pos="1540"/>
              <w:tab w:val="right" w:leader="dot" w:pos="9736"/>
            </w:tabs>
            <w:rPr>
              <w:rFonts w:asciiTheme="minorHAnsi" w:eastAsiaTheme="minorEastAsia" w:hAnsiTheme="minorHAnsi" w:cstheme="minorBidi"/>
              <w:sz w:val="22"/>
              <w:szCs w:val="22"/>
            </w:rPr>
          </w:pPr>
          <w:hyperlink w:anchor="_Toc140836306" w:tooltip="#_Toc140836306" w:history="1">
            <w:r>
              <w:rPr>
                <w:rStyle w:val="Lienhypertexte"/>
                <w:b/>
                <w:caps/>
              </w:rPr>
              <w:t>ARTICLE 2:</w:t>
            </w:r>
            <w:r>
              <w:rPr>
                <w:rFonts w:asciiTheme="minorHAnsi" w:eastAsiaTheme="minorEastAsia" w:hAnsiTheme="minorHAnsi" w:cstheme="minorBidi"/>
                <w:sz w:val="22"/>
                <w:szCs w:val="22"/>
              </w:rPr>
              <w:tab/>
            </w:r>
            <w:r>
              <w:rPr>
                <w:rStyle w:val="Lienhypertexte"/>
                <w:b/>
                <w:bCs/>
                <w:caps/>
                <w:lang w:val="en"/>
              </w:rPr>
              <w:t>Contractual documents</w:t>
            </w:r>
            <w:r>
              <w:tab/>
            </w:r>
            <w:r>
              <w:fldChar w:fldCharType="begin"/>
            </w:r>
            <w:r>
              <w:instrText xml:space="preserve"> PAGEREF _Toc140836306 \h </w:instrText>
            </w:r>
            <w:r>
              <w:fldChar w:fldCharType="separate"/>
            </w:r>
            <w:r>
              <w:t>6</w:t>
            </w:r>
            <w:r>
              <w:fldChar w:fldCharType="end"/>
            </w:r>
          </w:hyperlink>
        </w:p>
        <w:p w14:paraId="5D813295" w14:textId="77777777" w:rsidR="00891DD0" w:rsidRDefault="00B567EF">
          <w:pPr>
            <w:pStyle w:val="TM1"/>
            <w:tabs>
              <w:tab w:val="left" w:pos="1540"/>
              <w:tab w:val="right" w:leader="dot" w:pos="9736"/>
            </w:tabs>
            <w:rPr>
              <w:rFonts w:asciiTheme="minorHAnsi" w:eastAsiaTheme="minorEastAsia" w:hAnsiTheme="minorHAnsi" w:cstheme="minorBidi"/>
              <w:sz w:val="22"/>
              <w:szCs w:val="22"/>
            </w:rPr>
          </w:pPr>
          <w:hyperlink w:anchor="_Toc140836307" w:tooltip="#_Toc140836307" w:history="1">
            <w:r>
              <w:rPr>
                <w:rStyle w:val="Lienhypertexte"/>
                <w:b/>
                <w:caps/>
              </w:rPr>
              <w:t>ARTICLE 3:</w:t>
            </w:r>
            <w:r>
              <w:rPr>
                <w:rFonts w:asciiTheme="minorHAnsi" w:eastAsiaTheme="minorEastAsia" w:hAnsiTheme="minorHAnsi" w:cstheme="minorBidi"/>
                <w:sz w:val="22"/>
                <w:szCs w:val="22"/>
              </w:rPr>
              <w:tab/>
            </w:r>
            <w:r>
              <w:rPr>
                <w:rStyle w:val="Lienhypertexte"/>
                <w:b/>
                <w:bCs/>
                <w:caps/>
                <w:lang w:val="en"/>
              </w:rPr>
              <w:t>General characteristics of the Contract</w:t>
            </w:r>
            <w:r>
              <w:tab/>
            </w:r>
            <w:r>
              <w:fldChar w:fldCharType="begin"/>
            </w:r>
            <w:r>
              <w:instrText xml:space="preserve"> PAGEREF _Toc140836307 \h </w:instrText>
            </w:r>
            <w:r>
              <w:fldChar w:fldCharType="separate"/>
            </w:r>
            <w:r>
              <w:t>7</w:t>
            </w:r>
            <w:r>
              <w:fldChar w:fldCharType="end"/>
            </w:r>
          </w:hyperlink>
        </w:p>
        <w:p w14:paraId="407E5F16" w14:textId="77777777" w:rsidR="00891DD0" w:rsidRDefault="00B567EF">
          <w:pPr>
            <w:pStyle w:val="TM2"/>
          </w:pPr>
          <w:hyperlink w:anchor="_Toc140836308" w:tooltip="#_Toc140836308" w:history="1">
            <w:r>
              <w:rPr>
                <w:rStyle w:val="Lienhypertexte"/>
                <w:rFonts w:cstheme="minorHAnsi"/>
                <w:lang w:val="en"/>
              </w:rPr>
              <w:t>Form of the Contract</w:t>
            </w:r>
            <w:r>
              <w:tab/>
            </w:r>
            <w:r>
              <w:fldChar w:fldCharType="begin"/>
            </w:r>
            <w:r>
              <w:instrText xml:space="preserve"> PAGEREF _Toc140836308 \h </w:instrText>
            </w:r>
            <w:r>
              <w:fldChar w:fldCharType="separate"/>
            </w:r>
            <w:r>
              <w:t>7</w:t>
            </w:r>
            <w:r>
              <w:fldChar w:fldCharType="end"/>
            </w:r>
          </w:hyperlink>
        </w:p>
        <w:p w14:paraId="4B12AA7B" w14:textId="77777777" w:rsidR="00891DD0" w:rsidRDefault="00B567EF">
          <w:pPr>
            <w:pStyle w:val="TM2"/>
          </w:pPr>
          <w:hyperlink w:anchor="_Toc140836309" w:tooltip="#_Toc140836309" w:history="1">
            <w:r>
              <w:rPr>
                <w:rStyle w:val="Lienhypertexte"/>
                <w:rFonts w:cstheme="minorHAnsi"/>
                <w:lang w:val="en"/>
              </w:rPr>
              <w:t>Term of the Contract</w:t>
            </w:r>
            <w:r>
              <w:tab/>
            </w:r>
            <w:r>
              <w:fldChar w:fldCharType="begin"/>
            </w:r>
            <w:r>
              <w:instrText xml:space="preserve"> PAGEREF _Toc140836309 \h </w:instrText>
            </w:r>
            <w:r>
              <w:fldChar w:fldCharType="separate"/>
            </w:r>
            <w:r>
              <w:t>8</w:t>
            </w:r>
            <w:r>
              <w:fldChar w:fldCharType="end"/>
            </w:r>
          </w:hyperlink>
        </w:p>
        <w:p w14:paraId="26230235" w14:textId="77777777" w:rsidR="00891DD0" w:rsidRDefault="00B567EF">
          <w:pPr>
            <w:pStyle w:val="TM2"/>
          </w:pPr>
          <w:hyperlink w:anchor="_Toc140836310" w:tooltip="#_Toc140836310" w:history="1">
            <w:r>
              <w:rPr>
                <w:rStyle w:val="Lienhypertexte"/>
                <w:rFonts w:cstheme="minorHAnsi"/>
                <w:lang w:val="en"/>
              </w:rPr>
              <w:t>Commencement and deadline of [service provision][supply delivery]</w:t>
            </w:r>
            <w:r>
              <w:tab/>
            </w:r>
            <w:r>
              <w:fldChar w:fldCharType="begin"/>
            </w:r>
            <w:r>
              <w:instrText xml:space="preserve"> PAGEREF _Toc140836310 \h </w:instrText>
            </w:r>
            <w:r>
              <w:fldChar w:fldCharType="separate"/>
            </w:r>
            <w:r>
              <w:t>8</w:t>
            </w:r>
            <w:r>
              <w:fldChar w:fldCharType="end"/>
            </w:r>
          </w:hyperlink>
        </w:p>
        <w:p w14:paraId="281876B5" w14:textId="77777777" w:rsidR="00891DD0" w:rsidRDefault="00B567EF">
          <w:pPr>
            <w:pStyle w:val="TM2"/>
          </w:pPr>
          <w:hyperlink w:anchor="_Toc140836311" w:tooltip="#_Toc140836311" w:history="1">
            <w:r>
              <w:rPr>
                <w:rStyle w:val="Lienhypertexte"/>
                <w:rFonts w:cstheme="minorHAnsi"/>
                <w:lang w:val="en"/>
              </w:rPr>
              <w:t>Procedure for the issuance of purchase orders</w:t>
            </w:r>
            <w:r>
              <w:tab/>
            </w:r>
            <w:r>
              <w:fldChar w:fldCharType="begin"/>
            </w:r>
            <w:r>
              <w:instrText xml:space="preserve"> PAGEREF _Toc140836311 \h </w:instrText>
            </w:r>
            <w:r>
              <w:fldChar w:fldCharType="separate"/>
            </w:r>
            <w:r>
              <w:t>8</w:t>
            </w:r>
            <w:r>
              <w:fldChar w:fldCharType="end"/>
            </w:r>
          </w:hyperlink>
        </w:p>
        <w:p w14:paraId="4D8ED438" w14:textId="77777777" w:rsidR="00891DD0" w:rsidRDefault="00B567EF">
          <w:pPr>
            <w:pStyle w:val="TM2"/>
          </w:pPr>
          <w:hyperlink w:anchor="_Toc140836312" w:tooltip="#_Toc140836312" w:history="1">
            <w:r>
              <w:rPr>
                <w:rStyle w:val="Lienhypertexte"/>
                <w:rFonts w:cstheme="minorHAnsi"/>
                <w:lang w:val="en"/>
              </w:rPr>
              <w:t>Firming-up of order tranches</w:t>
            </w:r>
            <w:r>
              <w:tab/>
            </w:r>
            <w:r>
              <w:fldChar w:fldCharType="begin"/>
            </w:r>
            <w:r>
              <w:instrText xml:space="preserve"> PAGEREF _Toc140836312 \h </w:instrText>
            </w:r>
            <w:r>
              <w:fldChar w:fldCharType="separate"/>
            </w:r>
            <w:r>
              <w:t>9</w:t>
            </w:r>
            <w:r>
              <w:fldChar w:fldCharType="end"/>
            </w:r>
          </w:hyperlink>
        </w:p>
        <w:p w14:paraId="7B7059B5" w14:textId="77777777" w:rsidR="00891DD0" w:rsidRDefault="00B567EF">
          <w:pPr>
            <w:pStyle w:val="TM1"/>
            <w:tabs>
              <w:tab w:val="left" w:pos="1540"/>
              <w:tab w:val="right" w:leader="dot" w:pos="9736"/>
            </w:tabs>
            <w:rPr>
              <w:rFonts w:asciiTheme="minorHAnsi" w:eastAsiaTheme="minorEastAsia" w:hAnsiTheme="minorHAnsi" w:cstheme="minorBidi"/>
              <w:sz w:val="22"/>
              <w:szCs w:val="22"/>
            </w:rPr>
          </w:pPr>
          <w:hyperlink w:anchor="_Toc140836313" w:tooltip="#_Toc140836313" w:history="1">
            <w:r>
              <w:rPr>
                <w:rStyle w:val="Lienhypertexte"/>
                <w:b/>
                <w:caps/>
              </w:rPr>
              <w:t>ARTICLE 4:</w:t>
            </w:r>
            <w:r>
              <w:rPr>
                <w:rFonts w:asciiTheme="minorHAnsi" w:eastAsiaTheme="minorEastAsia" w:hAnsiTheme="minorHAnsi" w:cstheme="minorBidi"/>
                <w:sz w:val="22"/>
                <w:szCs w:val="22"/>
              </w:rPr>
              <w:tab/>
            </w:r>
            <w:r>
              <w:rPr>
                <w:rStyle w:val="Lienhypertexte"/>
                <w:b/>
                <w:bCs/>
                <w:caps/>
                <w:lang w:val="en"/>
              </w:rPr>
              <w:t>Financial provisions</w:t>
            </w:r>
            <w:r>
              <w:tab/>
            </w:r>
            <w:r>
              <w:fldChar w:fldCharType="begin"/>
            </w:r>
            <w:r>
              <w:instrText xml:space="preserve"> PAGEREF _Toc140836313 \h </w:instrText>
            </w:r>
            <w:r>
              <w:fldChar w:fldCharType="separate"/>
            </w:r>
            <w:r>
              <w:t>9</w:t>
            </w:r>
            <w:r>
              <w:fldChar w:fldCharType="end"/>
            </w:r>
          </w:hyperlink>
        </w:p>
        <w:p w14:paraId="202E6E24" w14:textId="77777777" w:rsidR="00891DD0" w:rsidRDefault="00B567EF">
          <w:pPr>
            <w:pStyle w:val="TM2"/>
          </w:pPr>
          <w:hyperlink w:anchor="_Toc140836314" w:tooltip="#_Toc140836314" w:history="1">
            <w:r>
              <w:rPr>
                <w:rStyle w:val="Lienhypertexte"/>
                <w:rFonts w:cstheme="minorHAnsi"/>
                <w:lang w:val="en"/>
              </w:rPr>
              <w:t>Amount of the Contract</w:t>
            </w:r>
            <w:r>
              <w:tab/>
            </w:r>
            <w:r>
              <w:fldChar w:fldCharType="begin"/>
            </w:r>
            <w:r>
              <w:instrText xml:space="preserve"> PAGEREF _Toc140836314 \h </w:instrText>
            </w:r>
            <w:r>
              <w:fldChar w:fldCharType="separate"/>
            </w:r>
            <w:r>
              <w:t>9</w:t>
            </w:r>
            <w:r>
              <w:fldChar w:fldCharType="end"/>
            </w:r>
          </w:hyperlink>
        </w:p>
        <w:p w14:paraId="30441872" w14:textId="77777777" w:rsidR="00891DD0" w:rsidRDefault="00B567EF">
          <w:pPr>
            <w:pStyle w:val="TM2"/>
          </w:pPr>
          <w:hyperlink w:anchor="_Toc140836315" w:tooltip="#_Toc140836315" w:history="1">
            <w:r>
              <w:rPr>
                <w:rStyle w:val="Lienhypertexte"/>
                <w:rFonts w:cstheme="minorHAnsi"/>
                <w:lang w:val="en"/>
              </w:rPr>
              <w:t>Form of prices</w:t>
            </w:r>
            <w:r>
              <w:tab/>
            </w:r>
            <w:r>
              <w:fldChar w:fldCharType="begin"/>
            </w:r>
            <w:r>
              <w:instrText xml:space="preserve"> PAGEREF _Toc140836315 \h </w:instrText>
            </w:r>
            <w:r>
              <w:fldChar w:fldCharType="separate"/>
            </w:r>
            <w:r>
              <w:t>12</w:t>
            </w:r>
            <w:r>
              <w:fldChar w:fldCharType="end"/>
            </w:r>
          </w:hyperlink>
        </w:p>
        <w:p w14:paraId="3F6A9E30" w14:textId="77777777" w:rsidR="00891DD0" w:rsidRDefault="00B567EF">
          <w:pPr>
            <w:pStyle w:val="TM2"/>
          </w:pPr>
          <w:hyperlink w:anchor="_Toc140836316" w:tooltip="#_Toc140836316" w:history="1">
            <w:r>
              <w:rPr>
                <w:rStyle w:val="Lienhypertexte"/>
                <w:rFonts w:cstheme="minorHAnsi"/>
                <w:lang w:val="en"/>
              </w:rPr>
              <w:t>Advance</w:t>
            </w:r>
            <w:r>
              <w:tab/>
            </w:r>
            <w:r>
              <w:fldChar w:fldCharType="begin"/>
            </w:r>
            <w:r>
              <w:instrText xml:space="preserve"> PAGEREF _Toc140836316 \h </w:instrText>
            </w:r>
            <w:r>
              <w:fldChar w:fldCharType="separate"/>
            </w:r>
            <w:r>
              <w:t>12</w:t>
            </w:r>
            <w:r>
              <w:fldChar w:fldCharType="end"/>
            </w:r>
          </w:hyperlink>
        </w:p>
        <w:p w14:paraId="784369EE" w14:textId="77777777" w:rsidR="00891DD0" w:rsidRDefault="00B567EF">
          <w:pPr>
            <w:pStyle w:val="TM2"/>
          </w:pPr>
          <w:hyperlink w:anchor="_Toc140836317" w:tooltip="#_Toc140836317" w:history="1">
            <w:r>
              <w:rPr>
                <w:rStyle w:val="Lienhypertexte"/>
                <w:rFonts w:cstheme="minorHAnsi"/>
                <w:lang w:val="en"/>
              </w:rPr>
              <w:t>Payment procedure</w:t>
            </w:r>
            <w:r>
              <w:tab/>
            </w:r>
            <w:r>
              <w:fldChar w:fldCharType="begin"/>
            </w:r>
            <w:r>
              <w:instrText xml:space="preserve"> PAGEREF _Toc140836317 \h </w:instrText>
            </w:r>
            <w:r>
              <w:fldChar w:fldCharType="separate"/>
            </w:r>
            <w:r>
              <w:t>12</w:t>
            </w:r>
            <w:r>
              <w:fldChar w:fldCharType="end"/>
            </w:r>
          </w:hyperlink>
        </w:p>
        <w:p w14:paraId="4D43CF23" w14:textId="77777777" w:rsidR="00891DD0" w:rsidRDefault="00B567EF">
          <w:pPr>
            <w:pStyle w:val="TM2"/>
          </w:pPr>
          <w:hyperlink w:anchor="_Toc140836318" w:tooltip="#_Toc140836318" w:history="1">
            <w:r>
              <w:rPr>
                <w:rStyle w:val="Lienhypertexte"/>
                <w:lang w:val="en"/>
              </w:rPr>
              <w:t>Payment terms and late payment interest</w:t>
            </w:r>
            <w:r>
              <w:tab/>
            </w:r>
            <w:r>
              <w:fldChar w:fldCharType="begin"/>
            </w:r>
            <w:r>
              <w:instrText xml:space="preserve"> PAGEREF _Toc140836318 \h </w:instrText>
            </w:r>
            <w:r>
              <w:fldChar w:fldCharType="separate"/>
            </w:r>
            <w:r>
              <w:t>13</w:t>
            </w:r>
            <w:r>
              <w:fldChar w:fldCharType="end"/>
            </w:r>
          </w:hyperlink>
        </w:p>
        <w:p w14:paraId="3D6E5F56" w14:textId="77777777" w:rsidR="00891DD0" w:rsidRDefault="00B567EF">
          <w:pPr>
            <w:pStyle w:val="TM2"/>
          </w:pPr>
          <w:hyperlink w:anchor="_Toc140836319" w:tooltip="#_Toc140836319" w:history="1">
            <w:r>
              <w:rPr>
                <w:rStyle w:val="Lienhypertexte"/>
                <w:lang w:val="en"/>
              </w:rPr>
              <w:t>Presentation of payment demands</w:t>
            </w:r>
            <w:r>
              <w:tab/>
            </w:r>
            <w:r>
              <w:fldChar w:fldCharType="begin"/>
            </w:r>
            <w:r>
              <w:instrText xml:space="preserve"> PAGEREF _Toc140836319 \h </w:instrText>
            </w:r>
            <w:r>
              <w:fldChar w:fldCharType="separate"/>
            </w:r>
            <w:r>
              <w:t>13</w:t>
            </w:r>
            <w:r>
              <w:fldChar w:fldCharType="end"/>
            </w:r>
          </w:hyperlink>
        </w:p>
        <w:p w14:paraId="4E4C361D" w14:textId="77777777" w:rsidR="00891DD0" w:rsidRDefault="00B567EF">
          <w:pPr>
            <w:pStyle w:val="TM2"/>
          </w:pPr>
          <w:hyperlink w:anchor="_Toc140836320" w:tooltip="#_Toc140836320" w:history="1">
            <w:r>
              <w:rPr>
                <w:rStyle w:val="Lienhypertexte"/>
                <w:lang w:val="en"/>
              </w:rPr>
              <w:t>Bank transfer</w:t>
            </w:r>
            <w:r>
              <w:tab/>
            </w:r>
            <w:r>
              <w:fldChar w:fldCharType="begin"/>
            </w:r>
            <w:r>
              <w:instrText xml:space="preserve"> PAGEREF _Toc140836320 \h </w:instrText>
            </w:r>
            <w:r>
              <w:fldChar w:fldCharType="separate"/>
            </w:r>
            <w:r>
              <w:t>14</w:t>
            </w:r>
            <w:r>
              <w:fldChar w:fldCharType="end"/>
            </w:r>
          </w:hyperlink>
        </w:p>
        <w:p w14:paraId="5CC4E880" w14:textId="77777777" w:rsidR="00891DD0" w:rsidRDefault="00B567EF">
          <w:pPr>
            <w:pStyle w:val="TM2"/>
          </w:pPr>
          <w:hyperlink w:anchor="_Toc140836321" w:tooltip="#_Toc140836321" w:history="1">
            <w:r>
              <w:rPr>
                <w:rStyle w:val="Lienhypertexte"/>
                <w:lang w:val="en"/>
              </w:rPr>
              <w:t>Value added tax (VAT)</w:t>
            </w:r>
            <w:r>
              <w:tab/>
            </w:r>
            <w:r>
              <w:fldChar w:fldCharType="begin"/>
            </w:r>
            <w:r>
              <w:instrText xml:space="preserve"> PAGEREF _Toc140836321 \h </w:instrText>
            </w:r>
            <w:r>
              <w:fldChar w:fldCharType="separate"/>
            </w:r>
            <w:r>
              <w:t>14</w:t>
            </w:r>
            <w:r>
              <w:fldChar w:fldCharType="end"/>
            </w:r>
          </w:hyperlink>
        </w:p>
        <w:p w14:paraId="09185AE8" w14:textId="77777777" w:rsidR="00891DD0" w:rsidRDefault="00B567EF">
          <w:pPr>
            <w:pStyle w:val="TM2"/>
          </w:pPr>
          <w:hyperlink w:anchor="_Toc140836322" w:tooltip="#_Toc140836322" w:history="1">
            <w:r>
              <w:rPr>
                <w:rStyle w:val="Lienhypertexte"/>
                <w:lang w:val="en"/>
              </w:rPr>
              <w:t>Taxes and duties</w:t>
            </w:r>
            <w:r>
              <w:tab/>
            </w:r>
            <w:r>
              <w:fldChar w:fldCharType="begin"/>
            </w:r>
            <w:r>
              <w:instrText xml:space="preserve"> PAGEREF _Toc140836322 \h </w:instrText>
            </w:r>
            <w:r>
              <w:fldChar w:fldCharType="separate"/>
            </w:r>
            <w:r>
              <w:t>14</w:t>
            </w:r>
            <w:r>
              <w:fldChar w:fldCharType="end"/>
            </w:r>
          </w:hyperlink>
        </w:p>
        <w:p w14:paraId="0664390C" w14:textId="77777777" w:rsidR="00891DD0" w:rsidRDefault="00B567EF">
          <w:pPr>
            <w:pStyle w:val="TM1"/>
            <w:tabs>
              <w:tab w:val="left" w:pos="1540"/>
              <w:tab w:val="right" w:leader="dot" w:pos="9736"/>
            </w:tabs>
            <w:rPr>
              <w:rFonts w:asciiTheme="minorHAnsi" w:eastAsiaTheme="minorEastAsia" w:hAnsiTheme="minorHAnsi" w:cstheme="minorBidi"/>
              <w:sz w:val="22"/>
              <w:szCs w:val="22"/>
            </w:rPr>
          </w:pPr>
          <w:hyperlink w:anchor="_Toc140836323" w:tooltip="#_Toc140836323" w:history="1">
            <w:r>
              <w:rPr>
                <w:rStyle w:val="Lienhypertexte"/>
                <w:b/>
                <w:caps/>
              </w:rPr>
              <w:t>ARTICLE 5:</w:t>
            </w:r>
            <w:r>
              <w:rPr>
                <w:rFonts w:asciiTheme="minorHAnsi" w:eastAsiaTheme="minorEastAsia" w:hAnsiTheme="minorHAnsi" w:cstheme="minorBidi"/>
                <w:sz w:val="22"/>
                <w:szCs w:val="22"/>
              </w:rPr>
              <w:tab/>
            </w:r>
            <w:r>
              <w:rPr>
                <w:rStyle w:val="Lienhypertexte"/>
                <w:b/>
                <w:bCs/>
                <w:caps/>
                <w:lang w:val="en"/>
              </w:rPr>
              <w:t>inspection and acceptance activities</w:t>
            </w:r>
            <w:r>
              <w:tab/>
            </w:r>
            <w:r>
              <w:fldChar w:fldCharType="begin"/>
            </w:r>
            <w:r>
              <w:instrText xml:space="preserve"> PAGEREF _Toc140836323 \h </w:instrText>
            </w:r>
            <w:r>
              <w:fldChar w:fldCharType="separate"/>
            </w:r>
            <w:r>
              <w:t>14</w:t>
            </w:r>
            <w:r>
              <w:fldChar w:fldCharType="end"/>
            </w:r>
          </w:hyperlink>
        </w:p>
        <w:p w14:paraId="4DED2EC4" w14:textId="77777777" w:rsidR="00891DD0" w:rsidRDefault="00B567EF">
          <w:pPr>
            <w:pStyle w:val="TM2"/>
          </w:pPr>
          <w:hyperlink w:anchor="_Toc140836324" w:tooltip="#_Toc140836324" w:history="1">
            <w:r>
              <w:rPr>
                <w:rStyle w:val="Lienhypertexte"/>
                <w:lang w:val="en"/>
              </w:rPr>
              <w:t>Inspection activities</w:t>
            </w:r>
            <w:r>
              <w:tab/>
            </w:r>
            <w:r>
              <w:fldChar w:fldCharType="begin"/>
            </w:r>
            <w:r>
              <w:instrText xml:space="preserve"> PAGEREF _Toc140836324 \h </w:instrText>
            </w:r>
            <w:r>
              <w:fldChar w:fldCharType="separate"/>
            </w:r>
            <w:r>
              <w:t>14</w:t>
            </w:r>
            <w:r>
              <w:fldChar w:fldCharType="end"/>
            </w:r>
          </w:hyperlink>
        </w:p>
        <w:p w14:paraId="1F27F1E4" w14:textId="77777777" w:rsidR="00891DD0" w:rsidRDefault="00B567EF">
          <w:pPr>
            <w:pStyle w:val="TM2"/>
          </w:pPr>
          <w:hyperlink w:anchor="_Toc140836325" w:tooltip="#_Toc140836325" w:history="1">
            <w:r>
              <w:rPr>
                <w:rStyle w:val="Lienhypertexte"/>
                <w:lang w:val="en"/>
              </w:rPr>
              <w:t>Acceptance of services and supplies</w:t>
            </w:r>
            <w:r>
              <w:tab/>
            </w:r>
            <w:r>
              <w:fldChar w:fldCharType="begin"/>
            </w:r>
            <w:r>
              <w:instrText xml:space="preserve"> PAGEREF _Toc140836325 \h </w:instrText>
            </w:r>
            <w:r>
              <w:fldChar w:fldCharType="separate"/>
            </w:r>
            <w:r>
              <w:t>14</w:t>
            </w:r>
            <w:r>
              <w:fldChar w:fldCharType="end"/>
            </w:r>
          </w:hyperlink>
        </w:p>
        <w:p w14:paraId="5A7785C1" w14:textId="77777777" w:rsidR="00891DD0" w:rsidRDefault="00B567EF">
          <w:pPr>
            <w:pStyle w:val="TM1"/>
            <w:tabs>
              <w:tab w:val="left" w:pos="1540"/>
              <w:tab w:val="right" w:leader="dot" w:pos="9736"/>
            </w:tabs>
            <w:rPr>
              <w:rFonts w:asciiTheme="minorHAnsi" w:eastAsiaTheme="minorEastAsia" w:hAnsiTheme="minorHAnsi" w:cstheme="minorBidi"/>
              <w:sz w:val="22"/>
              <w:szCs w:val="22"/>
            </w:rPr>
          </w:pPr>
          <w:hyperlink w:anchor="_Toc140836326" w:tooltip="#_Toc140836326" w:history="1">
            <w:r>
              <w:rPr>
                <w:rStyle w:val="Lienhypertexte"/>
                <w:b/>
                <w:caps/>
              </w:rPr>
              <w:t>ARTICLE 6:</w:t>
            </w:r>
            <w:r>
              <w:rPr>
                <w:rFonts w:asciiTheme="minorHAnsi" w:eastAsiaTheme="minorEastAsia" w:hAnsiTheme="minorHAnsi" w:cstheme="minorBidi"/>
                <w:sz w:val="22"/>
                <w:szCs w:val="22"/>
              </w:rPr>
              <w:tab/>
            </w:r>
            <w:r>
              <w:rPr>
                <w:rStyle w:val="Lienhypertexte"/>
                <w:b/>
                <w:bCs/>
                <w:caps/>
                <w:lang w:val="en"/>
              </w:rPr>
              <w:t>Specific terms of execution</w:t>
            </w:r>
            <w:r>
              <w:tab/>
            </w:r>
            <w:r>
              <w:fldChar w:fldCharType="begin"/>
            </w:r>
            <w:r>
              <w:instrText xml:space="preserve"> PAGEREF _Toc140836326 \h </w:instrText>
            </w:r>
            <w:r>
              <w:fldChar w:fldCharType="separate"/>
            </w:r>
            <w:r>
              <w:t>15</w:t>
            </w:r>
            <w:r>
              <w:fldChar w:fldCharType="end"/>
            </w:r>
          </w:hyperlink>
        </w:p>
        <w:p w14:paraId="3653135B" w14:textId="77777777" w:rsidR="00891DD0" w:rsidRDefault="00B567EF">
          <w:pPr>
            <w:pStyle w:val="TM2"/>
          </w:pPr>
          <w:hyperlink w:anchor="_Toc140836327" w:tooltip="#_Toc140836327" w:history="1">
            <w:r>
              <w:rPr>
                <w:rStyle w:val="Lienhypertexte"/>
                <w:rFonts w:cstheme="minorHAnsi"/>
                <w:lang w:val="en"/>
              </w:rPr>
              <w:t>Deliverables table</w:t>
            </w:r>
            <w:r>
              <w:tab/>
            </w:r>
            <w:r>
              <w:fldChar w:fldCharType="begin"/>
            </w:r>
            <w:r>
              <w:instrText xml:space="preserve"> PAGEREF _Toc140836327 \h </w:instrText>
            </w:r>
            <w:r>
              <w:fldChar w:fldCharType="separate"/>
            </w:r>
            <w:r>
              <w:t>15</w:t>
            </w:r>
            <w:r>
              <w:fldChar w:fldCharType="end"/>
            </w:r>
          </w:hyperlink>
        </w:p>
        <w:p w14:paraId="2C1A6686" w14:textId="77777777" w:rsidR="00891DD0" w:rsidRDefault="00B567EF">
          <w:pPr>
            <w:pStyle w:val="TM2"/>
          </w:pPr>
          <w:hyperlink w:anchor="_Toc140836328" w:tooltip="#_Toc140836328" w:history="1">
            <w:r>
              <w:rPr>
                <w:rStyle w:val="Lienhypertexte"/>
                <w:rFonts w:cstheme="minorHAnsi"/>
                <w:lang w:val="en"/>
              </w:rPr>
              <w:t>Expert in charge of the assignment</w:t>
            </w:r>
            <w:r>
              <w:tab/>
            </w:r>
            <w:r>
              <w:fldChar w:fldCharType="begin"/>
            </w:r>
            <w:r>
              <w:instrText xml:space="preserve"> PAGEREF _Toc140836328 \h </w:instrText>
            </w:r>
            <w:r>
              <w:fldChar w:fldCharType="separate"/>
            </w:r>
            <w:r>
              <w:t>15</w:t>
            </w:r>
            <w:r>
              <w:fldChar w:fldCharType="end"/>
            </w:r>
          </w:hyperlink>
        </w:p>
        <w:p w14:paraId="0BDBDBB4" w14:textId="77777777" w:rsidR="00891DD0" w:rsidRDefault="00B567EF">
          <w:pPr>
            <w:pStyle w:val="TM2"/>
          </w:pPr>
          <w:hyperlink w:anchor="_Toc140836329" w:tooltip="#_Toc140836329" w:history="1">
            <w:r>
              <w:rPr>
                <w:rStyle w:val="Lienhypertexte"/>
                <w:rFonts w:cstheme="minorHAnsi"/>
                <w:lang w:val="en"/>
              </w:rPr>
              <w:t>Place of execution</w:t>
            </w:r>
            <w:r>
              <w:tab/>
            </w:r>
            <w:r>
              <w:fldChar w:fldCharType="begin"/>
            </w:r>
            <w:r>
              <w:instrText xml:space="preserve"> PAGEREF _Toc140836329 \h </w:instrText>
            </w:r>
            <w:r>
              <w:fldChar w:fldCharType="separate"/>
            </w:r>
            <w:r>
              <w:t>15</w:t>
            </w:r>
            <w:r>
              <w:fldChar w:fldCharType="end"/>
            </w:r>
          </w:hyperlink>
        </w:p>
        <w:p w14:paraId="0C8844A3" w14:textId="77777777" w:rsidR="00891DD0" w:rsidRDefault="00B567EF">
          <w:pPr>
            <w:pStyle w:val="TM2"/>
          </w:pPr>
          <w:hyperlink w:anchor="_Toc140836330" w:tooltip="#_Toc140836330" w:history="1">
            <w:r>
              <w:rPr>
                <w:rStyle w:val="Lienhypertexte"/>
                <w:rFonts w:cstheme="minorHAnsi"/>
                <w:lang w:val="en"/>
              </w:rPr>
              <w:t>Delivery</w:t>
            </w:r>
            <w:r>
              <w:tab/>
            </w:r>
            <w:r>
              <w:fldChar w:fldCharType="begin"/>
            </w:r>
            <w:r>
              <w:instrText xml:space="preserve"> PAGEREF _Toc140836330 \h </w:instrText>
            </w:r>
            <w:r>
              <w:fldChar w:fldCharType="separate"/>
            </w:r>
            <w:r>
              <w:t>15</w:t>
            </w:r>
            <w:r>
              <w:fldChar w:fldCharType="end"/>
            </w:r>
          </w:hyperlink>
        </w:p>
        <w:p w14:paraId="62BDD630" w14:textId="77777777" w:rsidR="00891DD0" w:rsidRDefault="00B567EF">
          <w:pPr>
            <w:pStyle w:val="TM2"/>
          </w:pPr>
          <w:hyperlink w:anchor="_Toc140836331" w:tooltip="#_Toc140836331" w:history="1">
            <w:r>
              <w:rPr>
                <w:rStyle w:val="Lienhypertexte"/>
                <w:lang w:val="en"/>
              </w:rPr>
              <w:t>Export control</w:t>
            </w:r>
            <w:r>
              <w:tab/>
            </w:r>
            <w:r>
              <w:fldChar w:fldCharType="begin"/>
            </w:r>
            <w:r>
              <w:instrText xml:space="preserve"> PAGEREF _Toc140836331 \h </w:instrText>
            </w:r>
            <w:r>
              <w:fldChar w:fldCharType="separate"/>
            </w:r>
            <w:r>
              <w:t>16</w:t>
            </w:r>
            <w:r>
              <w:fldChar w:fldCharType="end"/>
            </w:r>
          </w:hyperlink>
        </w:p>
        <w:p w14:paraId="27CED963" w14:textId="77777777" w:rsidR="00891DD0" w:rsidRDefault="00B567EF">
          <w:pPr>
            <w:pStyle w:val="TM2"/>
          </w:pPr>
          <w:hyperlink w:anchor="_Toc140836332" w:tooltip="#_Toc140836332" w:history="1">
            <w:r>
              <w:rPr>
                <w:rStyle w:val="Lienhypertexte"/>
                <w:lang w:val="en"/>
              </w:rPr>
              <w:t xml:space="preserve">Language of the </w:t>
            </w:r>
            <w:r>
              <w:rPr>
                <w:rStyle w:val="Lienhypertexte"/>
                <w:rFonts w:cstheme="minorHAnsi"/>
                <w:smallCaps/>
                <w:lang w:val="en"/>
              </w:rPr>
              <w:t>Contract</w:t>
            </w:r>
            <w:r>
              <w:tab/>
            </w:r>
            <w:r>
              <w:fldChar w:fldCharType="begin"/>
            </w:r>
            <w:r>
              <w:instrText xml:space="preserve"> PAGEREF _Toc140836332 \h </w:instrText>
            </w:r>
            <w:r>
              <w:fldChar w:fldCharType="separate"/>
            </w:r>
            <w:r>
              <w:t>16</w:t>
            </w:r>
            <w:r>
              <w:fldChar w:fldCharType="end"/>
            </w:r>
          </w:hyperlink>
        </w:p>
        <w:p w14:paraId="45767EA9" w14:textId="77777777" w:rsidR="00891DD0" w:rsidRDefault="00B567EF">
          <w:pPr>
            <w:pStyle w:val="TM2"/>
          </w:pPr>
          <w:hyperlink w:anchor="_Toc140836333" w:tooltip="#_Toc140836333" w:history="1">
            <w:r>
              <w:rPr>
                <w:rStyle w:val="Lienhypertexte"/>
                <w:lang w:val="en"/>
              </w:rPr>
              <w:t xml:space="preserve">Commitments of the </w:t>
            </w:r>
            <w:r>
              <w:rPr>
                <w:rStyle w:val="Lienhypertexte"/>
                <w:rFonts w:cstheme="minorHAnsi"/>
                <w:smallCaps/>
                <w:lang w:val="en"/>
              </w:rPr>
              <w:t>Contractor</w:t>
            </w:r>
            <w:r>
              <w:tab/>
            </w:r>
            <w:r>
              <w:fldChar w:fldCharType="begin"/>
            </w:r>
            <w:r>
              <w:instrText xml:space="preserve"> PAGEREF _Toc140836333 \h </w:instrText>
            </w:r>
            <w:r>
              <w:fldChar w:fldCharType="separate"/>
            </w:r>
            <w:r>
              <w:t>16</w:t>
            </w:r>
            <w:r>
              <w:fldChar w:fldCharType="end"/>
            </w:r>
          </w:hyperlink>
        </w:p>
        <w:p w14:paraId="6DE5EF1C" w14:textId="77777777" w:rsidR="00891DD0" w:rsidRDefault="00B567EF">
          <w:pPr>
            <w:pStyle w:val="TM2"/>
          </w:pPr>
          <w:hyperlink w:anchor="_Toc140836334" w:tooltip="#_Toc140836334" w:history="1">
            <w:r>
              <w:rPr>
                <w:rStyle w:val="Lienhypertexte"/>
                <w:lang w:val="en"/>
              </w:rPr>
              <w:t>Confidentiality</w:t>
            </w:r>
            <w:r>
              <w:tab/>
            </w:r>
            <w:r>
              <w:fldChar w:fldCharType="begin"/>
            </w:r>
            <w:r>
              <w:instrText xml:space="preserve"> PAGEREF _Toc140836334 \h </w:instrText>
            </w:r>
            <w:r>
              <w:fldChar w:fldCharType="separate"/>
            </w:r>
            <w:r>
              <w:t>17</w:t>
            </w:r>
            <w:r>
              <w:fldChar w:fldCharType="end"/>
            </w:r>
          </w:hyperlink>
        </w:p>
        <w:p w14:paraId="2912FD95" w14:textId="77777777" w:rsidR="00891DD0" w:rsidRDefault="00B567EF">
          <w:pPr>
            <w:pStyle w:val="TM2"/>
          </w:pPr>
          <w:hyperlink w:anchor="_Toc140836335" w:tooltip="#_Toc140836335" w:history="1">
            <w:r>
              <w:rPr>
                <w:rStyle w:val="Lienhypertexte"/>
                <w:lang w:val="en"/>
              </w:rPr>
              <w:t>Provision of documents</w:t>
            </w:r>
            <w:r>
              <w:tab/>
            </w:r>
            <w:r>
              <w:fldChar w:fldCharType="begin"/>
            </w:r>
            <w:r>
              <w:instrText xml:space="preserve"> PAGEREF _Toc140836335 \h </w:instrText>
            </w:r>
            <w:r>
              <w:fldChar w:fldCharType="separate"/>
            </w:r>
            <w:r>
              <w:t>18</w:t>
            </w:r>
            <w:r>
              <w:fldChar w:fldCharType="end"/>
            </w:r>
          </w:hyperlink>
        </w:p>
        <w:p w14:paraId="58971312" w14:textId="77777777" w:rsidR="00891DD0" w:rsidRDefault="00B567EF">
          <w:pPr>
            <w:pStyle w:val="TM2"/>
          </w:pPr>
          <w:hyperlink w:anchor="_Toc140836336" w:tooltip="#_Toc140836336" w:history="1">
            <w:r>
              <w:rPr>
                <w:rStyle w:val="Lienhypertexte"/>
                <w:lang w:val="en"/>
              </w:rPr>
              <w:t>Insurance</w:t>
            </w:r>
            <w:r>
              <w:tab/>
            </w:r>
            <w:r>
              <w:fldChar w:fldCharType="begin"/>
            </w:r>
            <w:r>
              <w:instrText xml:space="preserve"> PAGEREF _Toc140836336 \h </w:instrText>
            </w:r>
            <w:r>
              <w:fldChar w:fldCharType="separate"/>
            </w:r>
            <w:r>
              <w:t>18</w:t>
            </w:r>
            <w:r>
              <w:fldChar w:fldCharType="end"/>
            </w:r>
          </w:hyperlink>
        </w:p>
        <w:p w14:paraId="36C3807E" w14:textId="77777777" w:rsidR="00891DD0" w:rsidRDefault="00B567EF">
          <w:pPr>
            <w:pStyle w:val="TM2"/>
          </w:pPr>
          <w:hyperlink w:anchor="_Toc140836337" w:tooltip="#_Toc140836337" w:history="1">
            <w:r>
              <w:rPr>
                <w:rStyle w:val="Lienhypertexte"/>
                <w:lang w:val="en"/>
              </w:rPr>
              <w:t>Contact person and communication</w:t>
            </w:r>
            <w:r>
              <w:tab/>
            </w:r>
            <w:r>
              <w:fldChar w:fldCharType="begin"/>
            </w:r>
            <w:r>
              <w:instrText xml:space="preserve"> PAGEREF _Toc140836337 \h </w:instrText>
            </w:r>
            <w:r>
              <w:fldChar w:fldCharType="separate"/>
            </w:r>
            <w:r>
              <w:t>18</w:t>
            </w:r>
            <w:r>
              <w:fldChar w:fldCharType="end"/>
            </w:r>
          </w:hyperlink>
        </w:p>
        <w:p w14:paraId="05252B48" w14:textId="77777777" w:rsidR="00891DD0" w:rsidRDefault="00B567EF">
          <w:pPr>
            <w:pStyle w:val="TM2"/>
          </w:pPr>
          <w:hyperlink w:anchor="_Toc140836338" w:tooltip="#_Toc140836338" w:history="1">
            <w:r>
              <w:rPr>
                <w:rStyle w:val="Lienhypertexte"/>
                <w:lang w:val="en"/>
              </w:rPr>
              <w:t>Understaking against deforestation</w:t>
            </w:r>
            <w:r>
              <w:tab/>
            </w:r>
            <w:r>
              <w:fldChar w:fldCharType="begin"/>
            </w:r>
            <w:r>
              <w:instrText xml:space="preserve"> PAGEREF _Toc140836338 \h </w:instrText>
            </w:r>
            <w:r>
              <w:fldChar w:fldCharType="separate"/>
            </w:r>
            <w:r>
              <w:t>18</w:t>
            </w:r>
            <w:r>
              <w:fldChar w:fldCharType="end"/>
            </w:r>
          </w:hyperlink>
        </w:p>
        <w:p w14:paraId="7DFA23E6" w14:textId="77777777" w:rsidR="00891DD0" w:rsidRDefault="00B567EF">
          <w:pPr>
            <w:pStyle w:val="TM1"/>
            <w:tabs>
              <w:tab w:val="left" w:pos="1540"/>
              <w:tab w:val="right" w:leader="dot" w:pos="9736"/>
            </w:tabs>
            <w:rPr>
              <w:rFonts w:asciiTheme="minorHAnsi" w:eastAsiaTheme="minorEastAsia" w:hAnsiTheme="minorHAnsi" w:cstheme="minorBidi"/>
              <w:sz w:val="22"/>
              <w:szCs w:val="22"/>
            </w:rPr>
          </w:pPr>
          <w:hyperlink w:anchor="_Toc140836339" w:tooltip="#_Toc140836339" w:history="1">
            <w:r>
              <w:rPr>
                <w:rStyle w:val="Lienhypertexte"/>
                <w:b/>
                <w:caps/>
              </w:rPr>
              <w:t>ARTICLE 7:</w:t>
            </w:r>
            <w:r>
              <w:rPr>
                <w:rFonts w:asciiTheme="minorHAnsi" w:eastAsiaTheme="minorEastAsia" w:hAnsiTheme="minorHAnsi" w:cstheme="minorBidi"/>
                <w:sz w:val="22"/>
                <w:szCs w:val="22"/>
              </w:rPr>
              <w:tab/>
            </w:r>
            <w:r>
              <w:rPr>
                <w:rStyle w:val="Lienhypertexte"/>
                <w:b/>
                <w:bCs/>
                <w:caps/>
                <w:lang w:val="en"/>
              </w:rPr>
              <w:t>Re-examination clause</w:t>
            </w:r>
            <w:r>
              <w:tab/>
            </w:r>
            <w:r>
              <w:fldChar w:fldCharType="begin"/>
            </w:r>
            <w:r>
              <w:instrText xml:space="preserve"> PAGEREF _Toc140836339 \h </w:instrText>
            </w:r>
            <w:r>
              <w:fldChar w:fldCharType="separate"/>
            </w:r>
            <w:r>
              <w:t>19</w:t>
            </w:r>
            <w:r>
              <w:fldChar w:fldCharType="end"/>
            </w:r>
          </w:hyperlink>
        </w:p>
        <w:p w14:paraId="004017FC" w14:textId="77777777" w:rsidR="00891DD0" w:rsidRDefault="00B567EF">
          <w:pPr>
            <w:pStyle w:val="TM1"/>
            <w:tabs>
              <w:tab w:val="left" w:pos="1540"/>
              <w:tab w:val="right" w:leader="dot" w:pos="9736"/>
            </w:tabs>
            <w:rPr>
              <w:rFonts w:asciiTheme="minorHAnsi" w:eastAsiaTheme="minorEastAsia" w:hAnsiTheme="minorHAnsi" w:cstheme="minorBidi"/>
              <w:sz w:val="22"/>
              <w:szCs w:val="22"/>
            </w:rPr>
          </w:pPr>
          <w:hyperlink w:anchor="_Toc140836340" w:tooltip="#_Toc140836340" w:history="1">
            <w:r>
              <w:rPr>
                <w:rStyle w:val="Lienhypertexte"/>
                <w:b/>
                <w:caps/>
              </w:rPr>
              <w:t>ARTICLE 8:</w:t>
            </w:r>
            <w:r>
              <w:rPr>
                <w:rFonts w:asciiTheme="minorHAnsi" w:eastAsiaTheme="minorEastAsia" w:hAnsiTheme="minorHAnsi" w:cstheme="minorBidi"/>
                <w:sz w:val="22"/>
                <w:szCs w:val="22"/>
              </w:rPr>
              <w:tab/>
            </w:r>
            <w:r>
              <w:rPr>
                <w:rStyle w:val="Lienhypertexte"/>
                <w:b/>
                <w:bCs/>
                <w:caps/>
                <w:lang w:val="en"/>
              </w:rPr>
              <w:t>Similar services</w:t>
            </w:r>
            <w:r>
              <w:tab/>
            </w:r>
            <w:r>
              <w:fldChar w:fldCharType="begin"/>
            </w:r>
            <w:r>
              <w:instrText xml:space="preserve"> PAGEREF _Toc140836340 \h </w:instrText>
            </w:r>
            <w:r>
              <w:fldChar w:fldCharType="separate"/>
            </w:r>
            <w:r>
              <w:t>19</w:t>
            </w:r>
            <w:r>
              <w:fldChar w:fldCharType="end"/>
            </w:r>
          </w:hyperlink>
        </w:p>
        <w:p w14:paraId="35E4C18A" w14:textId="77777777" w:rsidR="00891DD0" w:rsidRDefault="00B567EF">
          <w:pPr>
            <w:pStyle w:val="TM1"/>
            <w:tabs>
              <w:tab w:val="left" w:pos="1540"/>
              <w:tab w:val="right" w:leader="dot" w:pos="9736"/>
            </w:tabs>
            <w:rPr>
              <w:rFonts w:asciiTheme="minorHAnsi" w:eastAsiaTheme="minorEastAsia" w:hAnsiTheme="minorHAnsi" w:cstheme="minorBidi"/>
              <w:sz w:val="22"/>
              <w:szCs w:val="22"/>
            </w:rPr>
          </w:pPr>
          <w:hyperlink w:anchor="_Toc140836341" w:tooltip="#_Toc140836341" w:history="1">
            <w:r>
              <w:rPr>
                <w:rStyle w:val="Lienhypertexte"/>
                <w:b/>
                <w:caps/>
              </w:rPr>
              <w:t>ARTICLE 9:</w:t>
            </w:r>
            <w:r>
              <w:rPr>
                <w:rFonts w:asciiTheme="minorHAnsi" w:eastAsiaTheme="minorEastAsia" w:hAnsiTheme="minorHAnsi" w:cstheme="minorBidi"/>
                <w:sz w:val="22"/>
                <w:szCs w:val="22"/>
              </w:rPr>
              <w:tab/>
            </w:r>
            <w:r>
              <w:rPr>
                <w:rStyle w:val="Lienhypertexte"/>
                <w:b/>
                <w:bCs/>
                <w:caps/>
                <w:lang w:val="en"/>
              </w:rPr>
              <w:t>penalties</w:t>
            </w:r>
            <w:r>
              <w:tab/>
            </w:r>
            <w:r>
              <w:fldChar w:fldCharType="begin"/>
            </w:r>
            <w:r>
              <w:instrText xml:space="preserve"> PAGEREF _Toc140836341 \h </w:instrText>
            </w:r>
            <w:r>
              <w:fldChar w:fldCharType="separate"/>
            </w:r>
            <w:r>
              <w:t>19</w:t>
            </w:r>
            <w:r>
              <w:fldChar w:fldCharType="end"/>
            </w:r>
          </w:hyperlink>
        </w:p>
        <w:p w14:paraId="23E19E4F" w14:textId="77777777" w:rsidR="00891DD0" w:rsidRDefault="00B567EF">
          <w:pPr>
            <w:pStyle w:val="TM2"/>
          </w:pPr>
          <w:hyperlink w:anchor="_Toc140836342" w:tooltip="#_Toc140836342" w:history="1">
            <w:r>
              <w:rPr>
                <w:rStyle w:val="Lienhypertexte"/>
                <w:lang w:val="en"/>
              </w:rPr>
              <w:t>Penalties for periodic documentary deliverables</w:t>
            </w:r>
            <w:r>
              <w:tab/>
            </w:r>
            <w:r>
              <w:fldChar w:fldCharType="begin"/>
            </w:r>
            <w:r>
              <w:instrText xml:space="preserve"> PAGEREF _Toc140836342 \h </w:instrText>
            </w:r>
            <w:r>
              <w:fldChar w:fldCharType="separate"/>
            </w:r>
            <w:r>
              <w:t>19</w:t>
            </w:r>
            <w:r>
              <w:fldChar w:fldCharType="end"/>
            </w:r>
          </w:hyperlink>
        </w:p>
        <w:p w14:paraId="2182F007" w14:textId="77777777" w:rsidR="00891DD0" w:rsidRDefault="00B567EF">
          <w:pPr>
            <w:pStyle w:val="TM2"/>
          </w:pPr>
          <w:hyperlink w:anchor="_Toc140836343" w:tooltip="#_Toc140836343" w:history="1">
            <w:r>
              <w:rPr>
                <w:rStyle w:val="Lienhypertexte"/>
                <w:lang w:val="en"/>
              </w:rPr>
              <w:t>Penalties applicable to submission of final deliverables</w:t>
            </w:r>
            <w:r>
              <w:tab/>
            </w:r>
            <w:r>
              <w:fldChar w:fldCharType="begin"/>
            </w:r>
            <w:r>
              <w:instrText xml:space="preserve"> PAGEREF _Toc140836343 \h </w:instrText>
            </w:r>
            <w:r>
              <w:fldChar w:fldCharType="separate"/>
            </w:r>
            <w:r>
              <w:t>20</w:t>
            </w:r>
            <w:r>
              <w:fldChar w:fldCharType="end"/>
            </w:r>
          </w:hyperlink>
        </w:p>
        <w:p w14:paraId="373F0047" w14:textId="77777777" w:rsidR="00891DD0" w:rsidRDefault="00B567EF">
          <w:pPr>
            <w:pStyle w:val="TM1"/>
            <w:tabs>
              <w:tab w:val="left" w:pos="1540"/>
              <w:tab w:val="right" w:leader="dot" w:pos="9736"/>
            </w:tabs>
            <w:rPr>
              <w:rFonts w:asciiTheme="minorHAnsi" w:eastAsiaTheme="minorEastAsia" w:hAnsiTheme="minorHAnsi" w:cstheme="minorBidi"/>
              <w:sz w:val="22"/>
              <w:szCs w:val="22"/>
            </w:rPr>
          </w:pPr>
          <w:hyperlink w:anchor="_Toc140836344" w:tooltip="#_Toc140836344" w:history="1">
            <w:r>
              <w:rPr>
                <w:rStyle w:val="Lienhypertexte"/>
                <w:b/>
                <w:caps/>
              </w:rPr>
              <w:t>ARTICLE 10:</w:t>
            </w:r>
            <w:r>
              <w:rPr>
                <w:rFonts w:asciiTheme="minorHAnsi" w:eastAsiaTheme="minorEastAsia" w:hAnsiTheme="minorHAnsi" w:cstheme="minorBidi"/>
                <w:sz w:val="22"/>
                <w:szCs w:val="22"/>
              </w:rPr>
              <w:tab/>
            </w:r>
            <w:r>
              <w:rPr>
                <w:rStyle w:val="Lienhypertexte"/>
                <w:b/>
                <w:bCs/>
                <w:caps/>
                <w:lang w:val="en"/>
              </w:rPr>
              <w:t>intellectual property</w:t>
            </w:r>
            <w:r>
              <w:tab/>
            </w:r>
            <w:r>
              <w:fldChar w:fldCharType="begin"/>
            </w:r>
            <w:r>
              <w:instrText xml:space="preserve"> PAGEREF _Toc140836344 \h </w:instrText>
            </w:r>
            <w:r>
              <w:fldChar w:fldCharType="separate"/>
            </w:r>
            <w:r>
              <w:t>20</w:t>
            </w:r>
            <w:r>
              <w:fldChar w:fldCharType="end"/>
            </w:r>
          </w:hyperlink>
        </w:p>
        <w:p w14:paraId="06FA856E" w14:textId="77777777" w:rsidR="00891DD0" w:rsidRDefault="00B567EF">
          <w:pPr>
            <w:pStyle w:val="TM2"/>
          </w:pPr>
          <w:hyperlink w:anchor="_Toc140836345" w:tooltip="#_Toc140836345" w:history="1">
            <w:r>
              <w:rPr>
                <w:rStyle w:val="Lienhypertexte"/>
                <w:lang w:val="en"/>
              </w:rPr>
              <w:t>Definitions</w:t>
            </w:r>
            <w:r>
              <w:tab/>
            </w:r>
            <w:r>
              <w:fldChar w:fldCharType="begin"/>
            </w:r>
            <w:r>
              <w:instrText xml:space="preserve"> PAGEREF _Toc140836345 \h </w:instrText>
            </w:r>
            <w:r>
              <w:fldChar w:fldCharType="separate"/>
            </w:r>
            <w:r>
              <w:t>20</w:t>
            </w:r>
            <w:r>
              <w:fldChar w:fldCharType="end"/>
            </w:r>
          </w:hyperlink>
        </w:p>
        <w:p w14:paraId="53DD7413" w14:textId="77777777" w:rsidR="00891DD0" w:rsidRDefault="00B567EF">
          <w:pPr>
            <w:pStyle w:val="TM2"/>
          </w:pPr>
          <w:hyperlink w:anchor="_Toc140836346" w:tooltip="#_Toc140836346" w:history="1">
            <w:r>
              <w:rPr>
                <w:rStyle w:val="Lienhypertexte"/>
                <w:lang w:val="en"/>
              </w:rPr>
              <w:t>Ownership of results</w:t>
            </w:r>
            <w:r>
              <w:tab/>
            </w:r>
            <w:r>
              <w:fldChar w:fldCharType="begin"/>
            </w:r>
            <w:r>
              <w:instrText xml:space="preserve"> PAGEREF _Toc140836346 \h </w:instrText>
            </w:r>
            <w:r>
              <w:fldChar w:fldCharType="separate"/>
            </w:r>
            <w:r>
              <w:t>20</w:t>
            </w:r>
            <w:r>
              <w:fldChar w:fldCharType="end"/>
            </w:r>
          </w:hyperlink>
        </w:p>
        <w:p w14:paraId="71BACFB2" w14:textId="77777777" w:rsidR="00891DD0" w:rsidRDefault="00B567EF">
          <w:pPr>
            <w:pStyle w:val="TM2"/>
          </w:pPr>
          <w:hyperlink w:anchor="_Toc140836347" w:tooltip="#_Toc140836347" w:history="1">
            <w:r>
              <w:rPr>
                <w:rStyle w:val="Lienhypertexte"/>
                <w:lang w:val="en"/>
              </w:rPr>
              <w:t>Exploitation of results</w:t>
            </w:r>
            <w:r>
              <w:tab/>
            </w:r>
            <w:r>
              <w:fldChar w:fldCharType="begin"/>
            </w:r>
            <w:r>
              <w:instrText xml:space="preserve"> PAGEREF _Toc140836347 \h </w:instrText>
            </w:r>
            <w:r>
              <w:fldChar w:fldCharType="separate"/>
            </w:r>
            <w:r>
              <w:t>20</w:t>
            </w:r>
            <w:r>
              <w:fldChar w:fldCharType="end"/>
            </w:r>
          </w:hyperlink>
        </w:p>
        <w:p w14:paraId="26BED4DB" w14:textId="77777777" w:rsidR="00891DD0" w:rsidRDefault="00B567EF">
          <w:pPr>
            <w:pStyle w:val="TM2"/>
          </w:pPr>
          <w:hyperlink w:anchor="_Toc140836348" w:tooltip="#_Toc140836348" w:history="1">
            <w:r>
              <w:rPr>
                <w:rStyle w:val="Lienhypertexte"/>
                <w:lang w:val="en"/>
              </w:rPr>
              <w:t>Licensing of pre-existing rights</w:t>
            </w:r>
            <w:r>
              <w:tab/>
            </w:r>
            <w:r>
              <w:fldChar w:fldCharType="begin"/>
            </w:r>
            <w:r>
              <w:instrText xml:space="preserve"> PAGEREF _Toc140836348 \h </w:instrText>
            </w:r>
            <w:r>
              <w:fldChar w:fldCharType="separate"/>
            </w:r>
            <w:r>
              <w:t>21</w:t>
            </w:r>
            <w:r>
              <w:fldChar w:fldCharType="end"/>
            </w:r>
          </w:hyperlink>
        </w:p>
        <w:p w14:paraId="01F88C56" w14:textId="77777777" w:rsidR="00891DD0" w:rsidRDefault="00B567EF">
          <w:pPr>
            <w:pStyle w:val="TM2"/>
          </w:pPr>
          <w:hyperlink w:anchor="_Toc140836349" w:tooltip="#_Toc140836349" w:history="1">
            <w:r>
              <w:rPr>
                <w:rStyle w:val="Lienhypertexte"/>
                <w:lang w:val="en"/>
              </w:rPr>
              <w:t>Guarantees</w:t>
            </w:r>
            <w:r>
              <w:tab/>
            </w:r>
            <w:r>
              <w:fldChar w:fldCharType="begin"/>
            </w:r>
            <w:r>
              <w:instrText xml:space="preserve"> PAGEREF _Toc140836349 \h </w:instrText>
            </w:r>
            <w:r>
              <w:fldChar w:fldCharType="separate"/>
            </w:r>
            <w:r>
              <w:t>21</w:t>
            </w:r>
            <w:r>
              <w:fldChar w:fldCharType="end"/>
            </w:r>
          </w:hyperlink>
        </w:p>
        <w:p w14:paraId="372C6A40" w14:textId="77777777" w:rsidR="00891DD0" w:rsidRDefault="00B567EF">
          <w:pPr>
            <w:pStyle w:val="TM2"/>
          </w:pPr>
          <w:hyperlink w:anchor="_Toc140836350" w:tooltip="#_Toc140836350" w:history="1">
            <w:r>
              <w:rPr>
                <w:rStyle w:val="Lienhypertexte"/>
                <w:lang w:val="en"/>
              </w:rPr>
              <w:t>Image rights</w:t>
            </w:r>
            <w:r>
              <w:tab/>
            </w:r>
            <w:r>
              <w:fldChar w:fldCharType="begin"/>
            </w:r>
            <w:r>
              <w:instrText xml:space="preserve"> PAGEREF _Toc140836350 \h </w:instrText>
            </w:r>
            <w:r>
              <w:fldChar w:fldCharType="separate"/>
            </w:r>
            <w:r>
              <w:t>21</w:t>
            </w:r>
            <w:r>
              <w:fldChar w:fldCharType="end"/>
            </w:r>
          </w:hyperlink>
        </w:p>
        <w:p w14:paraId="3DF4FD22" w14:textId="77777777" w:rsidR="00891DD0" w:rsidRDefault="00B567EF">
          <w:pPr>
            <w:pStyle w:val="TM1"/>
            <w:tabs>
              <w:tab w:val="left" w:pos="1540"/>
              <w:tab w:val="right" w:leader="dot" w:pos="9736"/>
            </w:tabs>
            <w:rPr>
              <w:rFonts w:asciiTheme="minorHAnsi" w:eastAsiaTheme="minorEastAsia" w:hAnsiTheme="minorHAnsi" w:cstheme="minorBidi"/>
              <w:sz w:val="22"/>
              <w:szCs w:val="22"/>
            </w:rPr>
          </w:pPr>
          <w:hyperlink w:anchor="_Toc140836351" w:tooltip="#_Toc140836351" w:history="1">
            <w:r>
              <w:rPr>
                <w:rStyle w:val="Lienhypertexte"/>
                <w:b/>
                <w:caps/>
              </w:rPr>
              <w:t>ARTICLE 11:</w:t>
            </w:r>
            <w:r>
              <w:rPr>
                <w:rFonts w:asciiTheme="minorHAnsi" w:eastAsiaTheme="minorEastAsia" w:hAnsiTheme="minorHAnsi" w:cstheme="minorBidi"/>
                <w:sz w:val="22"/>
                <w:szCs w:val="22"/>
              </w:rPr>
              <w:tab/>
            </w:r>
            <w:r>
              <w:rPr>
                <w:rStyle w:val="Lienhypertexte"/>
                <w:b/>
                <w:bCs/>
                <w:caps/>
                <w:lang w:val="en"/>
              </w:rPr>
              <w:t>Termination of the contract</w:t>
            </w:r>
            <w:r>
              <w:tab/>
            </w:r>
            <w:r>
              <w:fldChar w:fldCharType="begin"/>
            </w:r>
            <w:r>
              <w:instrText xml:space="preserve"> PAGEREF _Toc140836351 \h </w:instrText>
            </w:r>
            <w:r>
              <w:fldChar w:fldCharType="separate"/>
            </w:r>
            <w:r>
              <w:t>21</w:t>
            </w:r>
            <w:r>
              <w:fldChar w:fldCharType="end"/>
            </w:r>
          </w:hyperlink>
        </w:p>
        <w:p w14:paraId="7A9FD0B3" w14:textId="77777777" w:rsidR="00891DD0" w:rsidRDefault="00B567EF">
          <w:pPr>
            <w:pStyle w:val="TM2"/>
          </w:pPr>
          <w:hyperlink w:anchor="_Toc140836352" w:tooltip="#_Toc140836352" w:history="1">
            <w:r>
              <w:rPr>
                <w:rStyle w:val="Lienhypertexte"/>
                <w:rFonts w:cstheme="minorHAnsi"/>
                <w:lang w:val="en"/>
              </w:rPr>
              <w:t>General terms of performance</w:t>
            </w:r>
            <w:r>
              <w:tab/>
            </w:r>
            <w:r>
              <w:fldChar w:fldCharType="begin"/>
            </w:r>
            <w:r>
              <w:instrText xml:space="preserve"> PAGEREF _Toc140836352 \h </w:instrText>
            </w:r>
            <w:r>
              <w:fldChar w:fldCharType="separate"/>
            </w:r>
            <w:r>
              <w:t>21</w:t>
            </w:r>
            <w:r>
              <w:fldChar w:fldCharType="end"/>
            </w:r>
          </w:hyperlink>
        </w:p>
        <w:p w14:paraId="60164A94" w14:textId="77777777" w:rsidR="00891DD0" w:rsidRDefault="00B567EF">
          <w:pPr>
            <w:pStyle w:val="TM2"/>
          </w:pPr>
          <w:hyperlink w:anchor="_Toc140836353" w:tooltip="#_Toc140836353" w:history="1">
            <w:r>
              <w:rPr>
                <w:rStyle w:val="Lienhypertexte"/>
                <w:rFonts w:cstheme="minorHAnsi"/>
                <w:lang w:val="en"/>
              </w:rPr>
              <w:t>Termination of the Contract due to the non-availability of a designated expert</w:t>
            </w:r>
            <w:r>
              <w:tab/>
            </w:r>
            <w:r>
              <w:fldChar w:fldCharType="begin"/>
            </w:r>
            <w:r>
              <w:instrText xml:space="preserve"> PAGEREF _Toc140836353 \h </w:instrText>
            </w:r>
            <w:r>
              <w:fldChar w:fldCharType="separate"/>
            </w:r>
            <w:r>
              <w:t>21</w:t>
            </w:r>
            <w:r>
              <w:fldChar w:fldCharType="end"/>
            </w:r>
          </w:hyperlink>
        </w:p>
        <w:p w14:paraId="5237EACD" w14:textId="77777777" w:rsidR="00891DD0" w:rsidRDefault="00B567EF">
          <w:pPr>
            <w:pStyle w:val="TM2"/>
          </w:pPr>
          <w:hyperlink w:anchor="_Toc140836354" w:tooltip="#_Toc140836354" w:history="1">
            <w:r>
              <w:rPr>
                <w:rStyle w:val="Lienhypertexte"/>
                <w:rFonts w:cstheme="minorHAnsi"/>
                <w:lang w:val="en"/>
              </w:rPr>
              <w:t>Procedure</w:t>
            </w:r>
            <w:r>
              <w:tab/>
            </w:r>
            <w:r>
              <w:fldChar w:fldCharType="begin"/>
            </w:r>
            <w:r>
              <w:instrText xml:space="preserve"> PAGEREF _Toc140836354 \h </w:instrText>
            </w:r>
            <w:r>
              <w:fldChar w:fldCharType="separate"/>
            </w:r>
            <w:r>
              <w:t>22</w:t>
            </w:r>
            <w:r>
              <w:fldChar w:fldCharType="end"/>
            </w:r>
          </w:hyperlink>
        </w:p>
        <w:p w14:paraId="4637AEE9" w14:textId="77777777" w:rsidR="00891DD0" w:rsidRDefault="00B567EF">
          <w:pPr>
            <w:pStyle w:val="TM1"/>
            <w:tabs>
              <w:tab w:val="left" w:pos="1540"/>
              <w:tab w:val="right" w:leader="dot" w:pos="9736"/>
            </w:tabs>
            <w:rPr>
              <w:rFonts w:asciiTheme="minorHAnsi" w:eastAsiaTheme="minorEastAsia" w:hAnsiTheme="minorHAnsi" w:cstheme="minorBidi"/>
              <w:sz w:val="22"/>
              <w:szCs w:val="22"/>
            </w:rPr>
          </w:pPr>
          <w:hyperlink w:anchor="_Toc140836355" w:tooltip="#_Toc140836355" w:history="1">
            <w:r>
              <w:rPr>
                <w:rStyle w:val="Lienhypertexte"/>
                <w:b/>
                <w:caps/>
                <w:lang w:val="en-GB"/>
              </w:rPr>
              <w:t>ARTICLE 12:</w:t>
            </w:r>
            <w:r>
              <w:rPr>
                <w:rFonts w:asciiTheme="minorHAnsi" w:eastAsiaTheme="minorEastAsia" w:hAnsiTheme="minorHAnsi" w:cstheme="minorBidi"/>
                <w:sz w:val="22"/>
                <w:szCs w:val="22"/>
              </w:rPr>
              <w:tab/>
            </w:r>
            <w:r>
              <w:rPr>
                <w:rStyle w:val="Lienhypertexte"/>
                <w:b/>
                <w:bCs/>
                <w:caps/>
                <w:lang w:val="en"/>
              </w:rPr>
              <w:t>safety and security measures and responsabilities</w:t>
            </w:r>
            <w:r>
              <w:tab/>
            </w:r>
            <w:r>
              <w:fldChar w:fldCharType="begin"/>
            </w:r>
            <w:r>
              <w:instrText xml:space="preserve"> PAGEREF _Toc140836355 \h </w:instrText>
            </w:r>
            <w:r>
              <w:fldChar w:fldCharType="separate"/>
            </w:r>
            <w:r>
              <w:t>22</w:t>
            </w:r>
            <w:r>
              <w:fldChar w:fldCharType="end"/>
            </w:r>
          </w:hyperlink>
        </w:p>
        <w:p w14:paraId="613E04D2" w14:textId="77777777" w:rsidR="00891DD0" w:rsidRDefault="00B567EF">
          <w:pPr>
            <w:pStyle w:val="TM1"/>
            <w:tabs>
              <w:tab w:val="left" w:pos="1540"/>
              <w:tab w:val="right" w:leader="dot" w:pos="9736"/>
            </w:tabs>
            <w:rPr>
              <w:rFonts w:asciiTheme="minorHAnsi" w:eastAsiaTheme="minorEastAsia" w:hAnsiTheme="minorHAnsi" w:cstheme="minorBidi"/>
              <w:sz w:val="22"/>
              <w:szCs w:val="22"/>
            </w:rPr>
          </w:pPr>
          <w:hyperlink w:anchor="_Toc140836357" w:tooltip="#_Toc140836357" w:history="1">
            <w:r>
              <w:rPr>
                <w:rStyle w:val="Lienhypertexte"/>
                <w:b/>
                <w:caps/>
                <w:lang w:val="en-GB"/>
              </w:rPr>
              <w:t>ARTICLE 13:</w:t>
            </w:r>
            <w:r>
              <w:rPr>
                <w:rFonts w:asciiTheme="minorHAnsi" w:eastAsiaTheme="minorEastAsia" w:hAnsiTheme="minorHAnsi" w:cstheme="minorBidi"/>
                <w:sz w:val="22"/>
                <w:szCs w:val="22"/>
              </w:rPr>
              <w:tab/>
            </w:r>
            <w:r>
              <w:rPr>
                <w:rStyle w:val="Lienhypertexte"/>
                <w:b/>
                <w:bCs/>
                <w:caps/>
                <w:lang w:val="en"/>
              </w:rPr>
              <w:t>ethics</w:t>
            </w:r>
            <w:r>
              <w:tab/>
            </w:r>
            <w:r>
              <w:fldChar w:fldCharType="begin"/>
            </w:r>
            <w:r>
              <w:instrText xml:space="preserve"> PAGEREF _Toc140836357 \h </w:instrText>
            </w:r>
            <w:r>
              <w:fldChar w:fldCharType="separate"/>
            </w:r>
            <w:r>
              <w:t>22</w:t>
            </w:r>
            <w:r>
              <w:fldChar w:fldCharType="end"/>
            </w:r>
          </w:hyperlink>
        </w:p>
        <w:p w14:paraId="234BE6E0" w14:textId="77777777" w:rsidR="00891DD0" w:rsidRDefault="00B567EF">
          <w:pPr>
            <w:pStyle w:val="TM1"/>
            <w:tabs>
              <w:tab w:val="left" w:pos="1540"/>
              <w:tab w:val="right" w:leader="dot" w:pos="9736"/>
            </w:tabs>
            <w:rPr>
              <w:rFonts w:asciiTheme="minorHAnsi" w:eastAsiaTheme="minorEastAsia" w:hAnsiTheme="minorHAnsi" w:cstheme="minorBidi"/>
              <w:sz w:val="22"/>
              <w:szCs w:val="22"/>
            </w:rPr>
          </w:pPr>
          <w:hyperlink w:anchor="_Toc140836358" w:tooltip="#_Toc140836358" w:history="1">
            <w:r>
              <w:rPr>
                <w:rStyle w:val="Lienhypertexte"/>
                <w:b/>
                <w:caps/>
              </w:rPr>
              <w:t>ARTICLE 14:</w:t>
            </w:r>
            <w:r>
              <w:rPr>
                <w:rFonts w:asciiTheme="minorHAnsi" w:eastAsiaTheme="minorEastAsia" w:hAnsiTheme="minorHAnsi" w:cstheme="minorBidi"/>
                <w:sz w:val="22"/>
                <w:szCs w:val="22"/>
              </w:rPr>
              <w:tab/>
            </w:r>
            <w:r>
              <w:rPr>
                <w:rStyle w:val="Lienhypertexte"/>
                <w:b/>
                <w:bCs/>
                <w:caps/>
                <w:lang w:val="en"/>
              </w:rPr>
              <w:t>Administration of personal data</w:t>
            </w:r>
            <w:r>
              <w:tab/>
            </w:r>
            <w:r>
              <w:fldChar w:fldCharType="begin"/>
            </w:r>
            <w:r>
              <w:instrText xml:space="preserve"> PAGEREF _Toc140836358 \h </w:instrText>
            </w:r>
            <w:r>
              <w:fldChar w:fldCharType="separate"/>
            </w:r>
            <w:r>
              <w:t>22</w:t>
            </w:r>
            <w:r>
              <w:fldChar w:fldCharType="end"/>
            </w:r>
          </w:hyperlink>
        </w:p>
        <w:p w14:paraId="31E4D925" w14:textId="77777777" w:rsidR="00891DD0" w:rsidRDefault="00B567EF">
          <w:pPr>
            <w:pStyle w:val="TM1"/>
            <w:tabs>
              <w:tab w:val="left" w:pos="1540"/>
              <w:tab w:val="right" w:leader="dot" w:pos="9736"/>
            </w:tabs>
            <w:rPr>
              <w:rFonts w:asciiTheme="minorHAnsi" w:eastAsiaTheme="minorEastAsia" w:hAnsiTheme="minorHAnsi" w:cstheme="minorBidi"/>
              <w:sz w:val="22"/>
              <w:szCs w:val="22"/>
            </w:rPr>
          </w:pPr>
          <w:hyperlink w:anchor="_Toc140836359" w:tooltip="#_Toc140836359" w:history="1">
            <w:r>
              <w:rPr>
                <w:rStyle w:val="Lienhypertexte"/>
                <w:b/>
                <w:caps/>
              </w:rPr>
              <w:t>ARTICLE 15:</w:t>
            </w:r>
            <w:r>
              <w:rPr>
                <w:rFonts w:asciiTheme="minorHAnsi" w:eastAsiaTheme="minorEastAsia" w:hAnsiTheme="minorHAnsi" w:cstheme="minorBidi"/>
                <w:sz w:val="22"/>
                <w:szCs w:val="22"/>
              </w:rPr>
              <w:tab/>
            </w:r>
            <w:r>
              <w:rPr>
                <w:rStyle w:val="Lienhypertexte"/>
                <w:b/>
                <w:bCs/>
                <w:caps/>
                <w:lang w:val="en"/>
              </w:rPr>
              <w:t>Dispute resolution - applicable law</w:t>
            </w:r>
            <w:r>
              <w:tab/>
            </w:r>
            <w:r>
              <w:fldChar w:fldCharType="begin"/>
            </w:r>
            <w:r>
              <w:instrText xml:space="preserve"> PAGEREF _Toc140836359 \h </w:instrText>
            </w:r>
            <w:r>
              <w:fldChar w:fldCharType="separate"/>
            </w:r>
            <w:r>
              <w:t>24</w:t>
            </w:r>
            <w:r>
              <w:fldChar w:fldCharType="end"/>
            </w:r>
          </w:hyperlink>
        </w:p>
        <w:p w14:paraId="336B3C01" w14:textId="77777777" w:rsidR="00891DD0" w:rsidRDefault="00B567EF">
          <w:pPr>
            <w:pStyle w:val="TM1"/>
            <w:tabs>
              <w:tab w:val="left" w:pos="1540"/>
              <w:tab w:val="right" w:leader="dot" w:pos="9736"/>
            </w:tabs>
            <w:rPr>
              <w:rFonts w:asciiTheme="minorHAnsi" w:eastAsiaTheme="minorEastAsia" w:hAnsiTheme="minorHAnsi" w:cstheme="minorBidi"/>
              <w:sz w:val="22"/>
              <w:szCs w:val="22"/>
            </w:rPr>
          </w:pPr>
          <w:hyperlink w:anchor="_Toc140836361" w:tooltip="#_Toc140836361" w:history="1">
            <w:r>
              <w:rPr>
                <w:rStyle w:val="Lienhypertexte"/>
                <w:b/>
                <w:caps/>
              </w:rPr>
              <w:t>ARTICLE 16:</w:t>
            </w:r>
            <w:r>
              <w:rPr>
                <w:rFonts w:asciiTheme="minorHAnsi" w:eastAsiaTheme="minorEastAsia" w:hAnsiTheme="minorHAnsi" w:cstheme="minorBidi"/>
                <w:sz w:val="22"/>
                <w:szCs w:val="22"/>
              </w:rPr>
              <w:tab/>
            </w:r>
            <w:r>
              <w:rPr>
                <w:rStyle w:val="Lienhypertexte"/>
                <w:b/>
                <w:bCs/>
                <w:caps/>
                <w:lang w:val="en"/>
              </w:rPr>
              <w:t>Derogation from the CCAG</w:t>
            </w:r>
            <w:r>
              <w:tab/>
            </w:r>
            <w:r>
              <w:fldChar w:fldCharType="begin"/>
            </w:r>
            <w:r>
              <w:instrText xml:space="preserve"> PAGEREF _Toc140836361 \h </w:instrText>
            </w:r>
            <w:r>
              <w:fldChar w:fldCharType="separate"/>
            </w:r>
            <w:r>
              <w:t>24</w:t>
            </w:r>
            <w:r>
              <w:fldChar w:fldCharType="end"/>
            </w:r>
          </w:hyperlink>
        </w:p>
        <w:p w14:paraId="33E9CADB" w14:textId="77777777" w:rsidR="00891DD0" w:rsidRDefault="00B567EF">
          <w:pPr>
            <w:pStyle w:val="TM1"/>
            <w:tabs>
              <w:tab w:val="left" w:pos="1540"/>
              <w:tab w:val="right" w:leader="dot" w:pos="9736"/>
            </w:tabs>
            <w:rPr>
              <w:rFonts w:asciiTheme="minorHAnsi" w:eastAsiaTheme="minorEastAsia" w:hAnsiTheme="minorHAnsi" w:cstheme="minorBidi"/>
              <w:sz w:val="22"/>
              <w:szCs w:val="22"/>
            </w:rPr>
          </w:pPr>
          <w:hyperlink w:anchor="_Toc140836362" w:tooltip="#_Toc140836362" w:history="1">
            <w:r>
              <w:rPr>
                <w:rStyle w:val="Lienhypertexte"/>
                <w:b/>
                <w:caps/>
              </w:rPr>
              <w:t>ARTICLE 17:</w:t>
            </w:r>
            <w:r>
              <w:rPr>
                <w:rFonts w:asciiTheme="minorHAnsi" w:eastAsiaTheme="minorEastAsia" w:hAnsiTheme="minorHAnsi" w:cstheme="minorBidi"/>
                <w:sz w:val="22"/>
                <w:szCs w:val="22"/>
              </w:rPr>
              <w:tab/>
            </w:r>
            <w:r>
              <w:rPr>
                <w:rStyle w:val="Lienhypertexte"/>
                <w:b/>
                <w:bCs/>
                <w:caps/>
                <w:lang w:val="en"/>
              </w:rPr>
              <w:t>AUDIT</w:t>
            </w:r>
            <w:r>
              <w:tab/>
            </w:r>
            <w:r>
              <w:fldChar w:fldCharType="begin"/>
            </w:r>
            <w:r>
              <w:instrText xml:space="preserve"> PAGEREF _Toc140836362 \h </w:instrText>
            </w:r>
            <w:r>
              <w:fldChar w:fldCharType="separate"/>
            </w:r>
            <w:r>
              <w:t>24</w:t>
            </w:r>
            <w:r>
              <w:fldChar w:fldCharType="end"/>
            </w:r>
          </w:hyperlink>
        </w:p>
        <w:p w14:paraId="2B17FAE4" w14:textId="77777777" w:rsidR="00891DD0" w:rsidRDefault="00B567EF">
          <w:pPr>
            <w:pStyle w:val="TM1"/>
            <w:tabs>
              <w:tab w:val="left" w:pos="1540"/>
              <w:tab w:val="right" w:leader="dot" w:pos="9736"/>
            </w:tabs>
            <w:rPr>
              <w:rFonts w:asciiTheme="minorHAnsi" w:eastAsiaTheme="minorEastAsia" w:hAnsiTheme="minorHAnsi" w:cstheme="minorBidi"/>
              <w:sz w:val="22"/>
              <w:szCs w:val="22"/>
            </w:rPr>
          </w:pPr>
          <w:hyperlink w:anchor="_Toc140836363" w:tooltip="#_Toc140836363" w:history="1">
            <w:r>
              <w:rPr>
                <w:rStyle w:val="Lienhypertexte"/>
                <w:b/>
                <w:caps/>
              </w:rPr>
              <w:t>ARTICLE 18:</w:t>
            </w:r>
            <w:r>
              <w:rPr>
                <w:rFonts w:asciiTheme="minorHAnsi" w:eastAsiaTheme="minorEastAsia" w:hAnsiTheme="minorHAnsi" w:cstheme="minorBidi"/>
                <w:sz w:val="22"/>
                <w:szCs w:val="22"/>
              </w:rPr>
              <w:tab/>
            </w:r>
            <w:r>
              <w:rPr>
                <w:rStyle w:val="Lienhypertexte"/>
                <w:b/>
                <w:bCs/>
                <w:caps/>
                <w:lang w:val="en"/>
              </w:rPr>
              <w:t>Final provisions</w:t>
            </w:r>
            <w:r>
              <w:tab/>
            </w:r>
            <w:r>
              <w:fldChar w:fldCharType="begin"/>
            </w:r>
            <w:r>
              <w:instrText xml:space="preserve"> PAGEREF _Toc140836363 \h </w:instrText>
            </w:r>
            <w:r>
              <w:fldChar w:fldCharType="separate"/>
            </w:r>
            <w:r>
              <w:t>25</w:t>
            </w:r>
            <w:r>
              <w:fldChar w:fldCharType="end"/>
            </w:r>
          </w:hyperlink>
        </w:p>
        <w:p w14:paraId="5200D3AB" w14:textId="77777777" w:rsidR="00891DD0" w:rsidRDefault="00B567EF">
          <w:pPr>
            <w:pStyle w:val="TM2"/>
          </w:pPr>
          <w:hyperlink w:anchor="_Toc140836364" w:tooltip="#_Toc140836364" w:history="1">
            <w:r>
              <w:rPr>
                <w:rStyle w:val="Lienhypertexte"/>
                <w:lang w:val="en"/>
              </w:rPr>
              <w:t>Declaration</w:t>
            </w:r>
            <w:r>
              <w:tab/>
            </w:r>
            <w:r>
              <w:fldChar w:fldCharType="begin"/>
            </w:r>
            <w:r>
              <w:instrText xml:space="preserve"> PAGEREF _Toc140836364 \h </w:instrText>
            </w:r>
            <w:r>
              <w:fldChar w:fldCharType="separate"/>
            </w:r>
            <w:r>
              <w:t>25</w:t>
            </w:r>
            <w:r>
              <w:fldChar w:fldCharType="end"/>
            </w:r>
          </w:hyperlink>
        </w:p>
        <w:p w14:paraId="04C534F8" w14:textId="77777777" w:rsidR="00891DD0" w:rsidRDefault="00B567EF">
          <w:pPr>
            <w:pStyle w:val="TM1"/>
            <w:tabs>
              <w:tab w:val="right" w:leader="dot" w:pos="9736"/>
            </w:tabs>
            <w:rPr>
              <w:rFonts w:asciiTheme="minorHAnsi" w:eastAsiaTheme="minorEastAsia" w:hAnsiTheme="minorHAnsi" w:cstheme="minorBidi"/>
              <w:sz w:val="22"/>
              <w:szCs w:val="22"/>
            </w:rPr>
          </w:pPr>
          <w:hyperlink w:anchor="_Toc140836365" w:tooltip="#_Toc140836365" w:history="1">
            <w:r>
              <w:rPr>
                <w:rStyle w:val="Lienhypertexte"/>
                <w:b/>
                <w:bCs/>
                <w:caps/>
                <w:lang w:val="en"/>
              </w:rPr>
              <w:t>Annex 1: Specifications</w:t>
            </w:r>
            <w:r>
              <w:tab/>
            </w:r>
            <w:r>
              <w:fldChar w:fldCharType="begin"/>
            </w:r>
            <w:r>
              <w:instrText xml:space="preserve"> PAGEREF _Toc140836365 \h </w:instrText>
            </w:r>
            <w:r>
              <w:fldChar w:fldCharType="separate"/>
            </w:r>
            <w:r>
              <w:t>28</w:t>
            </w:r>
            <w:r>
              <w:fldChar w:fldCharType="end"/>
            </w:r>
          </w:hyperlink>
        </w:p>
        <w:p w14:paraId="1C8DCC83" w14:textId="77777777" w:rsidR="00891DD0" w:rsidRDefault="00B567EF">
          <w:pPr>
            <w:rPr>
              <w:rFonts w:asciiTheme="minorHAnsi" w:hAnsiTheme="minorHAnsi"/>
            </w:rPr>
          </w:pPr>
          <w:r>
            <w:rPr>
              <w:rFonts w:asciiTheme="minorHAnsi" w:hAnsiTheme="minorHAnsi"/>
            </w:rPr>
            <w:fldChar w:fldCharType="end"/>
          </w:r>
        </w:p>
      </w:sdtContent>
    </w:sdt>
    <w:p w14:paraId="3DA1260E" w14:textId="77777777" w:rsidR="00891DD0" w:rsidRDefault="00891DD0">
      <w:pPr>
        <w:widowControl w:val="0"/>
        <w:rPr>
          <w:rFonts w:asciiTheme="minorHAnsi" w:hAnsiTheme="minorHAnsi" w:cs="Arial"/>
          <w:b/>
          <w:sz w:val="22"/>
        </w:rPr>
        <w:sectPr w:rsidR="00891DD0">
          <w:headerReference w:type="default" r:id="rId14"/>
          <w:pgSz w:w="11906" w:h="16838"/>
          <w:pgMar w:top="902" w:right="1009" w:bottom="1616" w:left="1151" w:header="431" w:footer="567" w:gutter="0"/>
          <w:cols w:space="708"/>
        </w:sectPr>
      </w:pPr>
    </w:p>
    <w:p w14:paraId="6A3DBB27" w14:textId="77777777" w:rsidR="00891DD0" w:rsidRDefault="00B567EF">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40836304"/>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5D41BFBA" w14:textId="77777777" w:rsidR="00891DD0" w:rsidRDefault="00B567EF">
      <w:pPr>
        <w:pStyle w:val="a"/>
        <w:widowControl w:val="0"/>
        <w:spacing w:before="240" w:after="240"/>
        <w:rPr>
          <w:rFonts w:asciiTheme="minorHAnsi" w:hAnsiTheme="minorHAnsi" w:cs="Arial"/>
          <w:b/>
          <w:lang w:val="en-GB"/>
        </w:rPr>
      </w:pPr>
      <w:r>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891DD0" w14:paraId="18F8775A" w14:textId="77777777">
        <w:tc>
          <w:tcPr>
            <w:tcW w:w="9886" w:type="dxa"/>
          </w:tcPr>
          <w:p w14:paraId="3E652660" w14:textId="77777777" w:rsidR="00891DD0" w:rsidRDefault="00B567EF">
            <w:pPr>
              <w:pStyle w:val="a"/>
              <w:widowControl w:val="0"/>
              <w:rPr>
                <w:rFonts w:asciiTheme="minorHAnsi" w:hAnsiTheme="minorHAnsi" w:cs="Arial"/>
                <w:b/>
                <w:smallCaps/>
                <w:sz w:val="20"/>
                <w:u w:val="single"/>
              </w:rPr>
            </w:pPr>
            <w:r>
              <w:rPr>
                <w:rFonts w:ascii="Calibri" w:hAnsi="Calibri"/>
                <w:b/>
                <w:smallCaps/>
              </w:rPr>
              <w:t>EXPERTISE FRANCE SAS</w:t>
            </w:r>
          </w:p>
          <w:p w14:paraId="497E089E" w14:textId="77777777" w:rsidR="00891DD0" w:rsidRDefault="00B567EF">
            <w:pPr>
              <w:pStyle w:val="a"/>
              <w:widowControl w:val="0"/>
              <w:rPr>
                <w:rFonts w:asciiTheme="minorHAnsi" w:hAnsiTheme="minorHAnsi" w:cs="Arial"/>
              </w:rPr>
            </w:pPr>
            <w:r>
              <w:rPr>
                <w:rFonts w:asciiTheme="minorHAnsi" w:hAnsiTheme="minorHAnsi" w:cs="Arial"/>
              </w:rPr>
              <w:t>40, boulevard de Port Royal - 75005 PARIS, France</w:t>
            </w:r>
          </w:p>
          <w:p w14:paraId="031D63C7" w14:textId="77777777" w:rsidR="00891DD0" w:rsidRDefault="00B567EF">
            <w:pPr>
              <w:pStyle w:val="a"/>
              <w:widowControl w:val="0"/>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asciiTheme="minorHAnsi" w:hAnsiTheme="minorHAnsi" w:cs="Arial"/>
                <w:lang w:val="en"/>
              </w:rPr>
              <w:t>registered under the following numbers:</w:t>
            </w:r>
          </w:p>
          <w:p w14:paraId="19897C9F" w14:textId="77777777" w:rsidR="00891DD0" w:rsidRDefault="00B567EF">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7EA380" w14:textId="77777777" w:rsidR="00891DD0" w:rsidRDefault="00B567EF">
            <w:pPr>
              <w:pStyle w:val="a"/>
              <w:widowControl w:val="0"/>
              <w:numPr>
                <w:ilvl w:val="0"/>
                <w:numId w:val="2"/>
              </w:numPr>
              <w:tabs>
                <w:tab w:val="clear" w:pos="360"/>
                <w:tab w:val="num" w:pos="1134"/>
              </w:tabs>
              <w:ind w:left="1134"/>
              <w:rPr>
                <w:rFonts w:asciiTheme="minorHAnsi" w:hAnsiTheme="minorHAnsi" w:cs="Arial"/>
                <w:lang w:val="en-GB"/>
              </w:rPr>
            </w:pPr>
            <w:r>
              <w:rPr>
                <w:rFonts w:asciiTheme="minorHAnsi" w:hAnsiTheme="minorHAnsi" w:cs="Arial"/>
                <w:lang w:val="en"/>
              </w:rPr>
              <w:t>Intra-community VAT number: FR36 808734792</w:t>
            </w:r>
          </w:p>
          <w:p w14:paraId="775337C5" w14:textId="77777777" w:rsidR="00891DD0" w:rsidRDefault="00891DD0">
            <w:pPr>
              <w:pStyle w:val="a"/>
              <w:widowControl w:val="0"/>
              <w:rPr>
                <w:rFonts w:asciiTheme="minorHAnsi" w:hAnsiTheme="minorHAnsi" w:cs="Arial"/>
                <w:lang w:val="en-GB"/>
              </w:rPr>
            </w:pPr>
          </w:p>
          <w:p w14:paraId="4E8F6B57" w14:textId="77777777" w:rsidR="00891DD0" w:rsidRDefault="00B567EF">
            <w:pPr>
              <w:pStyle w:val="a"/>
              <w:widowControl w:val="0"/>
              <w:rPr>
                <w:rFonts w:asciiTheme="minorHAnsi" w:hAnsiTheme="minorHAnsi" w:cs="Arial"/>
                <w:lang w:val="en-GB"/>
              </w:rPr>
            </w:pPr>
            <w:r>
              <w:rPr>
                <w:rFonts w:asciiTheme="minorHAnsi" w:hAnsiTheme="minorHAnsi" w:cs="Arial"/>
                <w:lang w:val="en"/>
              </w:rPr>
              <w:t>Represented by Mr Jérémie PELLET, Managing Director,</w:t>
            </w:r>
          </w:p>
          <w:p w14:paraId="6F15BC4C" w14:textId="77777777" w:rsidR="00891DD0" w:rsidRDefault="00B567EF">
            <w:pPr>
              <w:widowControl w:val="0"/>
              <w:jc w:val="both"/>
              <w:rPr>
                <w:rFonts w:asciiTheme="minorHAnsi" w:hAnsiTheme="minorHAnsi" w:cs="Arial"/>
                <w:b/>
                <w:bCs/>
                <w:sz w:val="22"/>
                <w:u w:val="single"/>
              </w:rPr>
            </w:pPr>
            <w:r>
              <w:rPr>
                <w:rFonts w:asciiTheme="minorHAnsi" w:hAnsiTheme="minorHAnsi" w:cs="Arial"/>
                <w:b/>
                <w:bCs/>
                <w:sz w:val="22"/>
                <w:u w:val="single"/>
                <w:lang w:val="en"/>
              </w:rPr>
              <w:t>of the first part,</w:t>
            </w:r>
          </w:p>
          <w:p w14:paraId="2FE5ABB1" w14:textId="77777777" w:rsidR="00891DD0" w:rsidRDefault="00891DD0">
            <w:pPr>
              <w:pStyle w:val="a"/>
              <w:widowControl w:val="0"/>
              <w:rPr>
                <w:rFonts w:asciiTheme="minorHAnsi" w:hAnsiTheme="minorHAnsi" w:cs="Arial"/>
                <w:sz w:val="20"/>
              </w:rPr>
            </w:pPr>
          </w:p>
        </w:tc>
      </w:tr>
    </w:tbl>
    <w:p w14:paraId="0F076734" w14:textId="77777777" w:rsidR="00891DD0" w:rsidRDefault="00B567EF">
      <w:pPr>
        <w:widowControl w:val="0"/>
        <w:spacing w:before="240" w:after="240"/>
        <w:jc w:val="both"/>
        <w:rPr>
          <w:rFonts w:asciiTheme="minorHAnsi" w:hAnsiTheme="minorHAnsi" w:cs="Arial"/>
          <w:b/>
          <w:bCs/>
          <w:sz w:val="22"/>
          <w:highlight w:val="yellow"/>
        </w:rPr>
      </w:pPr>
      <w:r>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891DD0" w14:paraId="7830E051" w14:textId="77777777">
        <w:tc>
          <w:tcPr>
            <w:tcW w:w="9886" w:type="dxa"/>
          </w:tcPr>
          <w:p w14:paraId="2A0EEF83" w14:textId="77777777" w:rsidR="00891DD0" w:rsidRDefault="00B567EF">
            <w:pPr>
              <w:pStyle w:val="a"/>
              <w:widowControl w:val="0"/>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co-contracting party’s name</w:t>
            </w:r>
          </w:p>
          <w:p w14:paraId="1A074238" w14:textId="77777777" w:rsidR="00891DD0" w:rsidRDefault="00B567EF">
            <w:pPr>
              <w:pStyle w:val="a"/>
              <w:widowControl w:val="0"/>
              <w:rPr>
                <w:rFonts w:asciiTheme="minorHAnsi" w:hAnsiTheme="minorHAnsi" w:cstheme="minorHAnsi"/>
                <w:szCs w:val="22"/>
                <w:lang w:val="en-GB"/>
              </w:rPr>
            </w:pPr>
            <w:r>
              <w:rPr>
                <w:rFonts w:asciiTheme="minorHAnsi" w:hAnsiTheme="minorHAnsi" w:cstheme="minorHAnsi"/>
                <w:szCs w:val="22"/>
                <w:lang w:val="en"/>
              </w:rPr>
              <w:t>(Hereafter the “</w:t>
            </w:r>
            <w:r>
              <w:rPr>
                <w:rFonts w:asciiTheme="minorHAnsi" w:hAnsiTheme="minorHAnsi" w:cstheme="minorHAnsi"/>
                <w:smallCaps/>
                <w:szCs w:val="22"/>
                <w:lang w:val="en"/>
              </w:rPr>
              <w:t>Contractor”</w:t>
            </w:r>
            <w:r>
              <w:rPr>
                <w:rFonts w:asciiTheme="minorHAnsi" w:hAnsiTheme="minorHAnsi" w:cstheme="minorHAnsi"/>
                <w:szCs w:val="22"/>
                <w:lang w:val="en"/>
              </w:rPr>
              <w:t>)</w:t>
            </w:r>
          </w:p>
          <w:p w14:paraId="238418B7" w14:textId="77777777" w:rsidR="00891DD0" w:rsidRDefault="00B567EF">
            <w:pPr>
              <w:pStyle w:val="a"/>
              <w:widowControl w:val="0"/>
              <w:numPr>
                <w:ilvl w:val="0"/>
                <w:numId w:val="2"/>
              </w:numPr>
              <w:tabs>
                <w:tab w:val="clear" w:pos="360"/>
                <w:tab w:val="num" w:pos="1134"/>
              </w:tabs>
              <w:ind w:left="1134"/>
              <w:rPr>
                <w:rFonts w:asciiTheme="minorHAnsi" w:hAnsiTheme="minorHAnsi" w:cstheme="minorHAnsi"/>
                <w:szCs w:val="22"/>
              </w:rPr>
            </w:pPr>
            <w:r>
              <w:rPr>
                <w:rFonts w:asciiTheme="minorHAnsi" w:hAnsiTheme="minorHAnsi" w:cstheme="minorHAnsi"/>
                <w:szCs w:val="22"/>
                <w:lang w:val="en"/>
              </w:rPr>
              <w:t>Registered office address:</w:t>
            </w:r>
          </w:p>
          <w:p w14:paraId="1DB4EB11" w14:textId="77777777" w:rsidR="00891DD0" w:rsidRDefault="00B567EF">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
              </w:rPr>
              <w:t>Registration number at the trade and companies registry:</w:t>
            </w:r>
          </w:p>
          <w:p w14:paraId="40AAA2B3" w14:textId="77777777" w:rsidR="00891DD0" w:rsidRDefault="00B567EF">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Pr>
                <w:rFonts w:asciiTheme="minorHAnsi" w:hAnsiTheme="minorHAnsi" w:cstheme="minorHAnsi"/>
                <w:szCs w:val="22"/>
                <w:lang w:val="en"/>
              </w:rPr>
              <w:t xml:space="preserve">ntra-community VAT no. (as applicable): </w:t>
            </w:r>
          </w:p>
          <w:p w14:paraId="6D30775B" w14:textId="77777777" w:rsidR="00891DD0" w:rsidRDefault="00891DD0">
            <w:pPr>
              <w:pStyle w:val="a"/>
              <w:widowControl w:val="0"/>
              <w:tabs>
                <w:tab w:val="left" w:pos="4284"/>
              </w:tabs>
              <w:rPr>
                <w:rFonts w:asciiTheme="minorHAnsi" w:hAnsiTheme="minorHAnsi" w:cstheme="minorHAnsi"/>
                <w:szCs w:val="22"/>
                <w:lang w:val="en"/>
              </w:rPr>
            </w:pPr>
          </w:p>
          <w:p w14:paraId="775FBF16" w14:textId="77777777" w:rsidR="00891DD0" w:rsidRDefault="00B567EF">
            <w:pPr>
              <w:pStyle w:val="a"/>
              <w:widowControl w:val="0"/>
              <w:tabs>
                <w:tab w:val="left" w:pos="4284"/>
              </w:tabs>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p>
          <w:p w14:paraId="2F32B7E3" w14:textId="77777777" w:rsidR="00891DD0" w:rsidRDefault="00B567EF">
            <w:pPr>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of the second part,</w:t>
            </w:r>
          </w:p>
          <w:p w14:paraId="47C553E9" w14:textId="77777777" w:rsidR="00891DD0" w:rsidRDefault="00891DD0">
            <w:pPr>
              <w:jc w:val="both"/>
              <w:rPr>
                <w:rFonts w:asciiTheme="minorHAnsi" w:hAnsiTheme="minorHAnsi"/>
                <w:lang w:val="en-GB"/>
              </w:rPr>
            </w:pPr>
          </w:p>
        </w:tc>
      </w:tr>
    </w:tbl>
    <w:p w14:paraId="061A78FE" w14:textId="77777777" w:rsidR="00891DD0" w:rsidRDefault="00B567EF">
      <w:pPr>
        <w:pStyle w:val="a"/>
        <w:widowControl w:val="0"/>
        <w:spacing w:before="240"/>
        <w:rPr>
          <w:rFonts w:asciiTheme="minorHAnsi" w:hAnsiTheme="minorHAnsi" w:cstheme="minorHAnsi"/>
          <w:lang w:val="en-GB"/>
        </w:rPr>
      </w:pPr>
      <w:r>
        <w:rPr>
          <w:rFonts w:asciiTheme="minorHAnsi" w:hAnsiTheme="minorHAnsi" w:cstheme="minorHAnsi"/>
          <w:lang w:val="en"/>
        </w:rPr>
        <w:t>(Hereafter referred to collectively as the “</w:t>
      </w:r>
      <w:r>
        <w:rPr>
          <w:rFonts w:asciiTheme="minorHAnsi" w:hAnsiTheme="minorHAnsi" w:cstheme="minorHAnsi"/>
          <w:smallCaps/>
          <w:lang w:val="en"/>
        </w:rPr>
        <w:t>Parties</w:t>
      </w:r>
      <w:r>
        <w:rPr>
          <w:rFonts w:asciiTheme="minorHAnsi" w:hAnsiTheme="minorHAnsi" w:cstheme="minorHAnsi"/>
          <w:lang w:val="en"/>
        </w:rPr>
        <w:t>“)</w:t>
      </w:r>
    </w:p>
    <w:p w14:paraId="40A05B99" w14:textId="77777777" w:rsidR="00891DD0" w:rsidRDefault="00B567EF">
      <w:pPr>
        <w:widowControl w:val="0"/>
        <w:spacing w:before="120"/>
        <w:rPr>
          <w:rFonts w:asciiTheme="minorHAnsi" w:hAnsiTheme="minorHAnsi" w:cstheme="minorHAnsi"/>
          <w:b/>
          <w:sz w:val="22"/>
          <w:lang w:val="en-GB"/>
        </w:rPr>
      </w:pPr>
      <w:r>
        <w:rPr>
          <w:rFonts w:asciiTheme="minorHAnsi" w:hAnsiTheme="minorHAnsi" w:cstheme="minorHAnsi"/>
          <w:b/>
          <w:bCs/>
          <w:sz w:val="22"/>
          <w:lang w:val="en"/>
        </w:rPr>
        <w:t>Whereas:</w:t>
      </w:r>
    </w:p>
    <w:p w14:paraId="62E6E6AE" w14:textId="77777777" w:rsidR="00891DD0" w:rsidRDefault="00B567EF">
      <w:pPr>
        <w:spacing w:before="120"/>
        <w:jc w:val="both"/>
        <w:rPr>
          <w:rFonts w:asciiTheme="minorHAnsi" w:hAnsiTheme="minorHAnsi" w:cstheme="minorHAnsi"/>
          <w:sz w:val="22"/>
          <w:lang w:val="en-GB"/>
        </w:rPr>
      </w:pPr>
      <w:r>
        <w:rPr>
          <w:rFonts w:asciiTheme="minorHAnsi" w:hAnsiTheme="minorHAnsi" w:cstheme="minorHAnsi"/>
          <w:sz w:val="22"/>
          <w:lang w:val="en-GB"/>
        </w:rPr>
        <w:t>In the context of the cooperation project hereafter the “</w:t>
      </w:r>
      <w:r>
        <w:rPr>
          <w:rFonts w:asciiTheme="minorHAnsi" w:hAnsiTheme="minorHAnsi" w:cstheme="minorHAnsi"/>
          <w:smallCaps/>
          <w:sz w:val="22"/>
          <w:lang w:val="en-GB"/>
        </w:rPr>
        <w:t>Main Contract”</w:t>
      </w:r>
      <w:r>
        <w:rPr>
          <w:rFonts w:asciiTheme="minorHAnsi" w:hAnsiTheme="minorHAnsi" w:cstheme="minorHAnsi"/>
          <w:sz w:val="22"/>
          <w:lang w:val="en-GB"/>
        </w:rPr>
        <w:t xml:space="preserve"> (donor contract) signed on 05/04/2023 between </w:t>
      </w:r>
      <w:r>
        <w:rPr>
          <w:rFonts w:asciiTheme="minorHAnsi" w:eastAsia="Times New Roman" w:hAnsiTheme="minorHAnsi" w:cs="Calibri"/>
          <w:sz w:val="22"/>
          <w:lang w:val="en-GB"/>
        </w:rPr>
        <w:t xml:space="preserve">European Union and Expertise France, covering </w:t>
      </w:r>
      <w:r>
        <w:rPr>
          <w:rFonts w:asciiTheme="minorHAnsi" w:eastAsia="Times New Roman" w:hAnsiTheme="minorHAnsi" w:cs="Calibri"/>
          <w:sz w:val="22"/>
          <w:szCs w:val="22"/>
          <w:lang w:val="en-GB"/>
        </w:rPr>
        <w:t>the EU Green Policy Dialogue Facility</w:t>
      </w:r>
      <w:r>
        <w:rPr>
          <w:rFonts w:asciiTheme="minorHAnsi" w:hAnsiTheme="minorHAnsi" w:cstheme="minorHAnsi"/>
          <w:smallCaps/>
          <w:szCs w:val="22"/>
          <w:lang w:val="en-GB"/>
        </w:rPr>
        <w:t>. 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lang w:val="en-GB"/>
        </w:rPr>
        <w:t xml:space="preserve">asks the </w:t>
      </w:r>
      <w:r>
        <w:rPr>
          <w:rFonts w:asciiTheme="minorHAnsi" w:hAnsiTheme="minorHAnsi" w:cstheme="minorHAnsi"/>
          <w:smallCaps/>
          <w:sz w:val="22"/>
          <w:lang w:val="en-GB"/>
        </w:rPr>
        <w:t>Contractor</w:t>
      </w:r>
      <w:r>
        <w:rPr>
          <w:rFonts w:asciiTheme="minorHAnsi" w:hAnsiTheme="minorHAnsi" w:cstheme="minorHAnsi"/>
          <w:sz w:val="22"/>
          <w:lang w:val="en-GB"/>
        </w:rPr>
        <w:t xml:space="preserve">, which accepts the same, to perform the services and deliver the services under the </w:t>
      </w:r>
      <w:r>
        <w:rPr>
          <w:rFonts w:asciiTheme="minorHAnsi" w:hAnsiTheme="minorHAnsi" w:cstheme="minorHAnsi"/>
          <w:smallCaps/>
          <w:sz w:val="22"/>
          <w:lang w:val="en-GB"/>
        </w:rPr>
        <w:t xml:space="preserve">Contract </w:t>
      </w:r>
      <w:r>
        <w:rPr>
          <w:rFonts w:asciiTheme="minorHAnsi" w:hAnsiTheme="minorHAnsi" w:cstheme="minorHAnsi"/>
          <w:sz w:val="22"/>
          <w:lang w:val="en-GB"/>
        </w:rPr>
        <w:t>as set out in the attached technical annex entitled “Specifications”.</w:t>
      </w:r>
    </w:p>
    <w:p w14:paraId="4F2C82D8" w14:textId="77777777" w:rsidR="00891DD0" w:rsidRDefault="00B567EF">
      <w:pPr>
        <w:spacing w:before="240"/>
        <w:jc w:val="right"/>
        <w:rPr>
          <w:rFonts w:asciiTheme="minorHAnsi" w:hAnsiTheme="minorHAnsi" w:cs="Arial"/>
          <w:b/>
          <w:sz w:val="22"/>
          <w:lang w:val="en-GB"/>
        </w:rPr>
      </w:pPr>
      <w:r>
        <w:rPr>
          <w:rFonts w:asciiTheme="minorHAnsi" w:hAnsiTheme="minorHAnsi" w:cs="Arial"/>
          <w:b/>
          <w:bCs/>
          <w:sz w:val="22"/>
          <w:lang w:val="en"/>
        </w:rPr>
        <w:t>In the light of the foregoing, the following is agreed:</w:t>
      </w:r>
    </w:p>
    <w:p w14:paraId="79A465F1" w14:textId="77777777" w:rsidR="00891DD0" w:rsidRDefault="00B567EF">
      <w:pPr>
        <w:spacing w:before="120" w:line="240" w:lineRule="auto"/>
        <w:rPr>
          <w:rFonts w:asciiTheme="minorHAnsi" w:hAnsiTheme="minorHAnsi" w:cs="Arial"/>
          <w:lang w:val="en-GB"/>
        </w:rPr>
      </w:pPr>
      <w:r>
        <w:rPr>
          <w:rFonts w:asciiTheme="minorHAnsi" w:hAnsiTheme="minorHAnsi"/>
          <w:b/>
          <w:bCs/>
          <w:caps/>
          <w:lang w:val="en"/>
        </w:rPr>
        <w:br w:type="page" w:clear="all"/>
      </w:r>
    </w:p>
    <w:p w14:paraId="32E7C7B6" w14:textId="77777777" w:rsidR="00891DD0" w:rsidRDefault="00B567EF">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40836305"/>
      <w:r>
        <w:rPr>
          <w:rFonts w:asciiTheme="minorHAnsi" w:hAnsiTheme="minorHAnsi"/>
          <w:b/>
          <w:bCs/>
          <w:caps/>
          <w:sz w:val="24"/>
          <w:u w:val="single"/>
          <w:lang w:val="en"/>
        </w:rPr>
        <w:lastRenderedPageBreak/>
        <w:t>Object of the contract</w:t>
      </w:r>
      <w:bookmarkEnd w:id="6"/>
    </w:p>
    <w:p w14:paraId="00E56005" w14:textId="77777777" w:rsidR="00891DD0" w:rsidRDefault="00B567EF">
      <w:pPr>
        <w:pStyle w:val="u"/>
        <w:widowControl w:val="0"/>
        <w:spacing w:before="240"/>
        <w:ind w:left="561"/>
        <w:rPr>
          <w:rFonts w:asciiTheme="minorHAnsi" w:hAnsiTheme="minorHAnsi" w:cs="Arial"/>
          <w:lang w:val="en-GB"/>
        </w:rPr>
      </w:pPr>
      <w:r>
        <w:rPr>
          <w:rFonts w:asciiTheme="minorHAnsi" w:hAnsiTheme="minorHAnsi" w:cs="Arial"/>
          <w:lang w:val="en"/>
        </w:rPr>
        <w:t>The object of this contract (hereafter the “</w:t>
      </w:r>
      <w:r>
        <w:rPr>
          <w:rFonts w:asciiTheme="minorHAnsi" w:hAnsiTheme="minorHAnsi" w:cs="Arial"/>
          <w:smallCaps/>
          <w:lang w:val="en"/>
        </w:rPr>
        <w:t>Contract</w:t>
      </w:r>
      <w:r>
        <w:rPr>
          <w:rFonts w:asciiTheme="minorHAnsi" w:hAnsiTheme="minorHAnsi" w:cs="Arial"/>
          <w:lang w:val="en"/>
        </w:rPr>
        <w:t>) is  to “</w:t>
      </w:r>
      <w:r>
        <w:rPr>
          <w:rFonts w:asciiTheme="minorHAnsi" w:hAnsiTheme="minorHAnsi" w:cs="Arial"/>
          <w:i/>
          <w:iCs/>
          <w:lang w:val="en"/>
        </w:rPr>
        <w:t xml:space="preserve">Support the National Coordination of GSS+ Bonds with Capacity Building in Sri Lanka </w:t>
      </w:r>
      <w:r>
        <w:rPr>
          <w:rFonts w:asciiTheme="minorHAnsi" w:hAnsiTheme="minorHAnsi" w:cs="Arial"/>
          <w:lang w:val="en"/>
        </w:rPr>
        <w:t>“.</w:t>
      </w:r>
    </w:p>
    <w:p w14:paraId="7AA15D8E" w14:textId="77777777" w:rsidR="00891DD0" w:rsidRDefault="00B567EF">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40836306"/>
      <w:r>
        <w:rPr>
          <w:rFonts w:asciiTheme="minorHAnsi" w:hAnsiTheme="minorHAnsi"/>
          <w:b/>
          <w:bCs/>
          <w:caps/>
          <w:sz w:val="24"/>
          <w:u w:val="single"/>
          <w:lang w:val="en"/>
        </w:rPr>
        <w:t>Contractual documents</w:t>
      </w:r>
      <w:bookmarkEnd w:id="7"/>
    </w:p>
    <w:p w14:paraId="1B8F0434" w14:textId="77777777" w:rsidR="00891DD0" w:rsidRDefault="00B567EF">
      <w:pPr>
        <w:pStyle w:val="v"/>
        <w:widowControl w:val="0"/>
        <w:spacing w:before="120"/>
        <w:ind w:left="555" w:firstLine="0"/>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composed of the contractual documents set out below in decreasing order of priority:</w:t>
      </w:r>
    </w:p>
    <w:p w14:paraId="58A10865" w14:textId="77777777" w:rsidR="00891DD0" w:rsidRDefault="00B567EF">
      <w:pPr>
        <w:pStyle w:val="w"/>
        <w:widowControl w:val="0"/>
        <w:numPr>
          <w:ilvl w:val="0"/>
          <w:numId w:val="13"/>
        </w:numPr>
        <w:spacing w:before="120"/>
        <w:rPr>
          <w:rFonts w:asciiTheme="minorHAnsi" w:hAnsiTheme="minorHAnsi" w:cstheme="minorHAnsi"/>
          <w:szCs w:val="22"/>
          <w:lang w:val="en-GB"/>
        </w:rPr>
      </w:pPr>
      <w:r>
        <w:rPr>
          <w:rFonts w:asciiTheme="minorHAnsi" w:hAnsiTheme="minorHAnsi" w:cstheme="minorHAnsi"/>
          <w:szCs w:val="22"/>
          <w:lang w:val="en"/>
        </w:rPr>
        <w:t>This document and its annexes:</w:t>
      </w:r>
    </w:p>
    <w:p w14:paraId="34CBEBCD" w14:textId="77777777" w:rsidR="00891DD0" w:rsidRDefault="00B567EF">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1 attached: Specifications;</w:t>
      </w:r>
    </w:p>
    <w:p w14:paraId="0E21DA89" w14:textId="77777777" w:rsidR="00891DD0" w:rsidRDefault="00B567EF">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Code of Conduct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eastAsia="Times New Roman" w:hAnsiTheme="minorHAnsi" w:cstheme="minorHAnsi"/>
          <w:sz w:val="22"/>
          <w:szCs w:val="22"/>
          <w:lang w:val="en"/>
        </w:rPr>
        <w:t xml:space="preserve">(available at </w:t>
      </w:r>
      <w:hyperlink r:id="rId15" w:tooltip="https://www.expertisefrance.fr/documents/20182/426622/Expertise+France+%E2%80%93+Code+of+conduct/82cf6060-4768-4b25-8817-ccba1d86e568" w:history="1">
        <w:r>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Pr>
          <w:rFonts w:asciiTheme="minorHAnsi" w:eastAsia="Times New Roman" w:hAnsiTheme="minorHAnsi" w:cstheme="minorHAnsi"/>
          <w:sz w:val="22"/>
          <w:szCs w:val="22"/>
          <w:lang w:val="en"/>
        </w:rPr>
        <w:t>);</w:t>
      </w:r>
    </w:p>
    <w:p w14:paraId="43C9830D" w14:textId="77777777" w:rsidR="00891DD0" w:rsidRDefault="00B567EF">
      <w:pPr>
        <w:pStyle w:val="w"/>
        <w:widowControl w:val="0"/>
        <w:numPr>
          <w:ilvl w:val="0"/>
          <w:numId w:val="13"/>
        </w:numPr>
        <w:spacing w:before="120"/>
        <w:rPr>
          <w:rFonts w:asciiTheme="minorHAnsi" w:hAnsiTheme="minorHAnsi" w:cstheme="minorHAnsi"/>
          <w:szCs w:val="22"/>
          <w:lang w:val="en-GB"/>
        </w:rPr>
      </w:pPr>
      <w:r>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Pr>
          <w:rFonts w:asciiTheme="minorHAnsi" w:hAnsiTheme="minorHAnsi" w:cstheme="minorHAnsi"/>
          <w:smallCaps/>
          <w:lang w:val="en"/>
        </w:rPr>
        <w:t>Contract</w:t>
      </w:r>
      <w:r>
        <w:rPr>
          <w:rFonts w:asciiTheme="minorHAnsi" w:hAnsiTheme="minorHAnsi" w:cstheme="minorHAnsi"/>
          <w:szCs w:val="22"/>
          <w:lang w:val="en"/>
        </w:rPr>
        <w:t xml:space="preserve">. </w:t>
      </w:r>
    </w:p>
    <w:p w14:paraId="24B555ED" w14:textId="77777777" w:rsidR="00891DD0" w:rsidRDefault="00B567EF">
      <w:pPr>
        <w:pStyle w:val="w"/>
        <w:widowControl w:val="0"/>
        <w:numPr>
          <w:ilvl w:val="0"/>
          <w:numId w:val="13"/>
        </w:numPr>
        <w:spacing w:before="12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Contractor’s</w:t>
      </w:r>
      <w:r>
        <w:rPr>
          <w:rFonts w:asciiTheme="minorHAnsi" w:hAnsiTheme="minorHAnsi" w:cstheme="minorHAnsi"/>
          <w:szCs w:val="22"/>
          <w:lang w:val="en"/>
        </w:rPr>
        <w:t xml:space="preserve"> bid dated </w:t>
      </w:r>
      <w:r>
        <w:rPr>
          <w:rFonts w:asciiTheme="minorHAnsi" w:hAnsiTheme="minorHAnsi" w:cstheme="minorHAnsi"/>
          <w:szCs w:val="22"/>
          <w:highlight w:val="yellow"/>
          <w:lang w:val="en"/>
        </w:rPr>
        <w:t>XX/XX/XXXX</w:t>
      </w:r>
    </w:p>
    <w:p w14:paraId="5BAE3485" w14:textId="77777777" w:rsidR="00891DD0" w:rsidRDefault="00B567EF">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These documents constitute the entirety of the agreement between the </w:t>
      </w:r>
      <w:r>
        <w:rPr>
          <w:rFonts w:asciiTheme="minorHAnsi" w:hAnsiTheme="minorHAnsi" w:cs="Arial"/>
          <w:smallCaps/>
          <w:lang w:val="en"/>
        </w:rPr>
        <w:t>Parties</w:t>
      </w:r>
      <w:r>
        <w:rPr>
          <w:rFonts w:asciiTheme="minorHAnsi" w:hAnsiTheme="minorHAnsi" w:cs="Arial"/>
          <w:lang w:val="en"/>
        </w:rPr>
        <w:t xml:space="preserve"> with regard to the </w:t>
      </w:r>
      <w:r>
        <w:rPr>
          <w:rFonts w:asciiTheme="minorHAnsi" w:hAnsiTheme="minorHAnsi" w:cs="Arial"/>
          <w:smallCaps/>
          <w:lang w:val="en"/>
        </w:rPr>
        <w:t>Contract</w:t>
      </w:r>
      <w:r>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Pr>
          <w:rFonts w:asciiTheme="minorHAnsi" w:hAnsiTheme="minorHAnsi" w:cs="Arial"/>
          <w:smallCaps/>
          <w:lang w:val="en"/>
        </w:rPr>
        <w:t>Party</w:t>
      </w:r>
      <w:r>
        <w:rPr>
          <w:rFonts w:asciiTheme="minorHAnsi" w:hAnsiTheme="minorHAnsi" w:cs="Arial"/>
          <w:lang w:val="en"/>
        </w:rPr>
        <w:t xml:space="preserve"> to the other </w:t>
      </w:r>
      <w:r>
        <w:rPr>
          <w:rFonts w:asciiTheme="minorHAnsi" w:hAnsiTheme="minorHAnsi" w:cs="Arial"/>
          <w:smallCaps/>
          <w:lang w:val="en"/>
        </w:rPr>
        <w:t>Party</w:t>
      </w:r>
      <w:r>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4521C0D6" w14:textId="77777777" w:rsidR="00891DD0" w:rsidRDefault="00B567EF">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Without prejudice to the general rules applicable to administrative contracts, any modification to the </w:t>
      </w:r>
      <w:r>
        <w:rPr>
          <w:rFonts w:asciiTheme="minorHAnsi" w:hAnsiTheme="minorHAnsi" w:cs="Arial"/>
          <w:smallCaps/>
          <w:lang w:val="en"/>
        </w:rPr>
        <w:t>Contract</w:t>
      </w:r>
      <w:r>
        <w:rPr>
          <w:rFonts w:asciiTheme="minorHAnsi" w:hAnsiTheme="minorHAnsi" w:cs="Arial"/>
          <w:lang w:val="en"/>
        </w:rPr>
        <w:t xml:space="preserve"> or the waiver of any right resulting from the </w:t>
      </w:r>
      <w:r>
        <w:rPr>
          <w:rFonts w:asciiTheme="minorHAnsi" w:hAnsiTheme="minorHAnsi" w:cs="Arial"/>
          <w:smallCaps/>
          <w:lang w:val="en"/>
        </w:rPr>
        <w:t xml:space="preserve">Contract </w:t>
      </w:r>
      <w:r>
        <w:rPr>
          <w:rFonts w:asciiTheme="minorHAnsi" w:hAnsiTheme="minorHAnsi" w:cs="Arial"/>
          <w:lang w:val="en"/>
        </w:rPr>
        <w:t xml:space="preserve">must be covered by an amendment signed by a duly authorised representative of each </w:t>
      </w:r>
      <w:r>
        <w:rPr>
          <w:rFonts w:asciiTheme="minorHAnsi" w:hAnsiTheme="minorHAnsi" w:cs="Arial"/>
          <w:smallCaps/>
          <w:lang w:val="en"/>
        </w:rPr>
        <w:t>Party</w:t>
      </w:r>
      <w:r>
        <w:rPr>
          <w:rFonts w:asciiTheme="minorHAnsi" w:hAnsiTheme="minorHAnsi" w:cs="Arial"/>
          <w:lang w:val="en"/>
        </w:rPr>
        <w:t>.</w:t>
      </w:r>
    </w:p>
    <w:p w14:paraId="3AEFA883" w14:textId="77777777" w:rsidR="00891DD0" w:rsidRDefault="00B567EF">
      <w:pPr>
        <w:pStyle w:val="v"/>
        <w:widowControl w:val="0"/>
        <w:spacing w:before="576"/>
        <w:ind w:left="556" w:firstLine="0"/>
        <w:rPr>
          <w:rFonts w:asciiTheme="minorHAnsi" w:hAnsiTheme="minorHAnsi"/>
          <w:b/>
          <w:caps/>
          <w:sz w:val="24"/>
          <w:lang w:val="en-GB"/>
        </w:rPr>
      </w:pPr>
      <w:r>
        <w:rPr>
          <w:rFonts w:asciiTheme="minorHAnsi" w:hAnsiTheme="minorHAnsi"/>
          <w:b/>
          <w:bCs/>
          <w:caps/>
          <w:sz w:val="24"/>
          <w:lang w:val="en"/>
        </w:rPr>
        <w:br w:type="page" w:clear="all"/>
      </w:r>
    </w:p>
    <w:p w14:paraId="17206A1B" w14:textId="77777777" w:rsidR="00891DD0" w:rsidRDefault="00B567EF">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8" w:name="_Toc140836307"/>
      <w:bookmarkStart w:id="9" w:name="_Toc392669631"/>
      <w:r>
        <w:rPr>
          <w:rFonts w:asciiTheme="minorHAnsi" w:hAnsiTheme="minorHAnsi"/>
          <w:b/>
          <w:bCs/>
          <w:caps/>
          <w:sz w:val="24"/>
          <w:u w:val="single"/>
          <w:lang w:val="en"/>
        </w:rPr>
        <w:lastRenderedPageBreak/>
        <w:t>General characteristics of the Contract</w:t>
      </w:r>
      <w:bookmarkEnd w:id="8"/>
    </w:p>
    <w:p w14:paraId="51935058" w14:textId="77777777" w:rsidR="00891DD0" w:rsidRDefault="00B567EF">
      <w:pPr>
        <w:pStyle w:val="Titre2"/>
        <w:rPr>
          <w:rFonts w:asciiTheme="minorHAnsi" w:hAnsiTheme="minorHAnsi" w:cstheme="minorHAnsi"/>
          <w:i/>
          <w:sz w:val="22"/>
          <w:szCs w:val="22"/>
        </w:rPr>
      </w:pPr>
      <w:bookmarkStart w:id="10" w:name="_Toc140836308"/>
      <w:r>
        <w:rPr>
          <w:rFonts w:asciiTheme="minorHAnsi" w:hAnsiTheme="minorHAnsi" w:cstheme="minorHAnsi"/>
          <w:sz w:val="22"/>
          <w:szCs w:val="22"/>
          <w:lang w:val="en"/>
        </w:rPr>
        <w:t>Form of the Contract</w:t>
      </w:r>
      <w:bookmarkEnd w:id="9"/>
      <w:bookmarkEnd w:id="10"/>
      <w:r>
        <w:rPr>
          <w:rFonts w:asciiTheme="minorHAnsi" w:hAnsiTheme="minorHAnsi" w:cstheme="minorHAnsi"/>
          <w:sz w:val="22"/>
          <w:szCs w:val="22"/>
          <w:lang w:val="en"/>
        </w:rPr>
        <w:t xml:space="preserve"> </w:t>
      </w:r>
    </w:p>
    <w:p w14:paraId="1B7E2533" w14:textId="77777777" w:rsidR="00891DD0" w:rsidRDefault="00B567EF">
      <w:pPr>
        <w:pStyle w:val="v"/>
        <w:widowControl w:val="0"/>
        <w:spacing w:before="120" w:after="240"/>
        <w:ind w:left="556" w:firstLine="0"/>
        <w:rPr>
          <w:rFonts w:asciiTheme="minorHAnsi" w:hAnsiTheme="minorHAnsi" w:cstheme="minorHAnsi"/>
          <w:szCs w:val="22"/>
          <w:lang w:val="en-GB"/>
        </w:rPr>
      </w:pPr>
      <w:bookmarkStart w:id="11" w:name="_Toc392669632"/>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is broken down into the following tranches:</w:t>
      </w:r>
    </w:p>
    <w:tbl>
      <w:tblPr>
        <w:tblStyle w:val="Grilledutableau"/>
        <w:tblW w:w="9078" w:type="dxa"/>
        <w:tblInd w:w="556" w:type="dxa"/>
        <w:tblLook w:val="04A0" w:firstRow="1" w:lastRow="0" w:firstColumn="1" w:lastColumn="0" w:noHBand="0" w:noVBand="1"/>
        <w:tblPrChange w:id="12" w:author="Etienne BAUDON" w:date="2025-07-28T15:10:00Z">
          <w:tblPr>
            <w:tblStyle w:val="Grilledutableau"/>
            <w:tblW w:w="9220" w:type="dxa"/>
            <w:tblInd w:w="556" w:type="dxa"/>
            <w:tblLook w:val="04A0" w:firstRow="1" w:lastRow="0" w:firstColumn="1" w:lastColumn="0" w:noHBand="0" w:noVBand="1"/>
          </w:tblPr>
        </w:tblPrChange>
      </w:tblPr>
      <w:tblGrid>
        <w:gridCol w:w="1707"/>
        <w:gridCol w:w="7371"/>
        <w:tblGridChange w:id="13">
          <w:tblGrid>
            <w:gridCol w:w="1707"/>
            <w:gridCol w:w="5529"/>
          </w:tblGrid>
        </w:tblGridChange>
      </w:tblGrid>
      <w:tr w:rsidR="00753A97" w14:paraId="4B2482C8" w14:textId="77777777" w:rsidTr="00753A97">
        <w:tc>
          <w:tcPr>
            <w:tcW w:w="9078" w:type="dxa"/>
            <w:gridSpan w:val="2"/>
            <w:vAlign w:val="center"/>
            <w:tcPrChange w:id="14" w:author="Etienne BAUDON" w:date="2025-07-28T15:10:00Z">
              <w:tcPr>
                <w:tcW w:w="7236" w:type="dxa"/>
                <w:gridSpan w:val="2"/>
                <w:vAlign w:val="center"/>
              </w:tcPr>
            </w:tcPrChange>
          </w:tcPr>
          <w:p w14:paraId="55E96508" w14:textId="77777777" w:rsidR="00753A97" w:rsidRDefault="00753A97">
            <w:pPr>
              <w:pStyle w:val="v"/>
              <w:widowControl w:val="0"/>
              <w:spacing w:before="60" w:after="60"/>
              <w:ind w:left="0" w:firstLine="0"/>
              <w:jc w:val="left"/>
              <w:rPr>
                <w:rFonts w:asciiTheme="minorHAnsi" w:hAnsiTheme="minorHAnsi" w:cstheme="minorHAnsi"/>
                <w:b/>
                <w:smallCaps/>
                <w:szCs w:val="22"/>
                <w:highlight w:val="yellow"/>
              </w:rPr>
            </w:pPr>
            <w:r>
              <w:rPr>
                <w:rFonts w:asciiTheme="minorHAnsi" w:hAnsiTheme="minorHAnsi" w:cstheme="minorHAnsi"/>
                <w:b/>
                <w:bCs/>
                <w:smallCaps/>
                <w:szCs w:val="22"/>
                <w:lang w:val="en"/>
              </w:rPr>
              <w:t>Firm tranche</w:t>
            </w:r>
          </w:p>
        </w:tc>
      </w:tr>
      <w:tr w:rsidR="00753A97" w:rsidDel="00753A97" w14:paraId="072324B7" w14:textId="77777777" w:rsidTr="00753A97">
        <w:trPr>
          <w:del w:id="15" w:author="Etienne BAUDON" w:date="2025-07-28T15:03:00Z"/>
        </w:trPr>
        <w:tc>
          <w:tcPr>
            <w:tcW w:w="1707" w:type="dxa"/>
            <w:vAlign w:val="center"/>
            <w:tcPrChange w:id="16" w:author="Etienne BAUDON" w:date="2025-07-28T15:10:00Z">
              <w:tcPr>
                <w:tcW w:w="1707" w:type="dxa"/>
                <w:vAlign w:val="center"/>
              </w:tcPr>
            </w:tcPrChange>
          </w:tcPr>
          <w:p w14:paraId="52BA1376" w14:textId="0DF8AEBC" w:rsidR="00753A97" w:rsidDel="00753A97" w:rsidRDefault="00753A97">
            <w:pPr>
              <w:pStyle w:val="v"/>
              <w:widowControl w:val="0"/>
              <w:spacing w:before="60" w:after="60"/>
              <w:ind w:left="0" w:firstLine="0"/>
              <w:jc w:val="left"/>
              <w:rPr>
                <w:del w:id="17" w:author="Etienne BAUDON" w:date="2025-07-28T15:03:00Z"/>
                <w:rFonts w:asciiTheme="minorHAnsi" w:hAnsiTheme="minorHAnsi" w:cstheme="minorHAnsi"/>
                <w:szCs w:val="22"/>
              </w:rPr>
            </w:pPr>
            <w:del w:id="18" w:author="Etienne BAUDON" w:date="2025-07-28T15:03:00Z">
              <w:r w:rsidDel="00753A97">
                <w:rPr>
                  <w:rFonts w:asciiTheme="minorHAnsi" w:hAnsiTheme="minorHAnsi" w:cstheme="minorHAnsi"/>
                  <w:szCs w:val="22"/>
                  <w:lang w:val="en"/>
                </w:rPr>
                <w:delText xml:space="preserve">All phases, </w:delText>
              </w:r>
              <w:commentRangeStart w:id="19"/>
              <w:r w:rsidDel="00753A97">
                <w:rPr>
                  <w:rFonts w:asciiTheme="minorHAnsi" w:hAnsiTheme="minorHAnsi" w:cstheme="minorHAnsi"/>
                  <w:szCs w:val="22"/>
                  <w:lang w:val="en"/>
                </w:rPr>
                <w:delText>except</w:delText>
              </w:r>
              <w:commentRangeEnd w:id="19"/>
              <w:r w:rsidDel="00753A97">
                <w:commentReference w:id="19"/>
              </w:r>
              <w:r w:rsidDel="00753A97">
                <w:rPr>
                  <w:rFonts w:asciiTheme="minorHAnsi" w:hAnsiTheme="minorHAnsi" w:cstheme="minorHAnsi"/>
                  <w:szCs w:val="22"/>
                  <w:lang w:val="en"/>
                </w:rPr>
                <w:delText xml:space="preserve"> phase 2.3</w:delText>
              </w:r>
            </w:del>
          </w:p>
        </w:tc>
        <w:tc>
          <w:tcPr>
            <w:tcW w:w="7371" w:type="dxa"/>
            <w:vAlign w:val="center"/>
            <w:tcPrChange w:id="20" w:author="Etienne BAUDON" w:date="2025-07-28T15:10:00Z">
              <w:tcPr>
                <w:tcW w:w="5529" w:type="dxa"/>
                <w:vAlign w:val="center"/>
              </w:tcPr>
            </w:tcPrChange>
          </w:tcPr>
          <w:p w14:paraId="40F8D4F0" w14:textId="6E834B33" w:rsidR="00753A97" w:rsidDel="00753A97" w:rsidRDefault="00753A97">
            <w:pPr>
              <w:pStyle w:val="v"/>
              <w:widowControl w:val="0"/>
              <w:spacing w:before="60" w:after="60"/>
              <w:ind w:left="0" w:firstLine="0"/>
              <w:jc w:val="left"/>
              <w:rPr>
                <w:del w:id="21" w:author="Etienne BAUDON" w:date="2025-07-28T15:03:00Z"/>
                <w:rFonts w:asciiTheme="minorHAnsi" w:hAnsiTheme="minorHAnsi" w:cstheme="minorHAnsi"/>
                <w:szCs w:val="22"/>
                <w:highlight w:val="yellow"/>
                <w:lang w:val="en-US"/>
              </w:rPr>
            </w:pPr>
            <w:del w:id="22" w:author="Etienne BAUDON" w:date="2025-07-28T15:03:00Z">
              <w:r w:rsidDel="00753A97">
                <w:rPr>
                  <w:rFonts w:asciiTheme="minorHAnsi" w:hAnsiTheme="minorHAnsi" w:cstheme="minorHAnsi"/>
                  <w:szCs w:val="22"/>
                  <w:lang w:val="en"/>
                </w:rPr>
                <w:delText>All activities, except production of deliverable 4</w:delText>
              </w:r>
            </w:del>
          </w:p>
        </w:tc>
      </w:tr>
      <w:tr w:rsidR="00753A97" w14:paraId="6E970B39" w14:textId="77777777" w:rsidTr="00753A97">
        <w:trPr>
          <w:ins w:id="23" w:author="Etienne BAUDON" w:date="2025-07-28T14:55:00Z"/>
        </w:trPr>
        <w:tc>
          <w:tcPr>
            <w:tcW w:w="1707" w:type="dxa"/>
            <w:vMerge w:val="restart"/>
            <w:vAlign w:val="center"/>
            <w:tcPrChange w:id="24" w:author="Etienne BAUDON" w:date="2025-07-28T15:10:00Z">
              <w:tcPr>
                <w:tcW w:w="1707" w:type="dxa"/>
                <w:vMerge w:val="restart"/>
                <w:vAlign w:val="center"/>
              </w:tcPr>
            </w:tcPrChange>
          </w:tcPr>
          <w:p w14:paraId="194499A8" w14:textId="402F985B" w:rsidR="00753A97" w:rsidRDefault="00753A97">
            <w:pPr>
              <w:pStyle w:val="v"/>
              <w:widowControl w:val="0"/>
              <w:spacing w:before="60" w:after="60"/>
              <w:ind w:left="0" w:firstLine="0"/>
              <w:jc w:val="left"/>
              <w:rPr>
                <w:ins w:id="25" w:author="Etienne BAUDON" w:date="2025-07-28T14:55:00Z"/>
                <w:rFonts w:asciiTheme="minorHAnsi" w:hAnsiTheme="minorHAnsi" w:cstheme="minorHAnsi"/>
                <w:szCs w:val="22"/>
                <w:lang w:val="en"/>
              </w:rPr>
            </w:pPr>
            <w:ins w:id="26" w:author="Etienne BAUDON" w:date="2025-07-28T14:57:00Z">
              <w:r>
                <w:rPr>
                  <w:rFonts w:asciiTheme="minorHAnsi" w:hAnsiTheme="minorHAnsi" w:cstheme="minorHAnsi"/>
                  <w:szCs w:val="22"/>
                  <w:lang w:val="en"/>
                </w:rPr>
                <w:t>Phase 1</w:t>
              </w:r>
            </w:ins>
          </w:p>
        </w:tc>
        <w:tc>
          <w:tcPr>
            <w:tcW w:w="7371" w:type="dxa"/>
            <w:vAlign w:val="center"/>
            <w:tcPrChange w:id="27" w:author="Etienne BAUDON" w:date="2025-07-28T15:10:00Z">
              <w:tcPr>
                <w:tcW w:w="5529" w:type="dxa"/>
                <w:vAlign w:val="center"/>
              </w:tcPr>
            </w:tcPrChange>
          </w:tcPr>
          <w:p w14:paraId="77C77FB2" w14:textId="56992D2F" w:rsidR="00753A97" w:rsidRDefault="00753A97">
            <w:pPr>
              <w:pStyle w:val="v"/>
              <w:widowControl w:val="0"/>
              <w:spacing w:before="60" w:after="60"/>
              <w:ind w:left="0" w:firstLine="0"/>
              <w:jc w:val="left"/>
              <w:rPr>
                <w:ins w:id="28" w:author="Etienne BAUDON" w:date="2025-07-28T14:55:00Z"/>
                <w:rFonts w:asciiTheme="minorHAnsi" w:hAnsiTheme="minorHAnsi" w:cstheme="minorHAnsi"/>
                <w:szCs w:val="22"/>
                <w:lang w:val="en"/>
              </w:rPr>
            </w:pPr>
            <w:ins w:id="29" w:author="Etienne BAUDON" w:date="2025-07-28T14:57:00Z">
              <w:r>
                <w:rPr>
                  <w:rFonts w:asciiTheme="minorHAnsi" w:hAnsiTheme="minorHAnsi" w:cstheme="minorHAnsi"/>
                  <w:szCs w:val="22"/>
                  <w:lang w:val="en"/>
                </w:rPr>
                <w:t xml:space="preserve">1.1 </w:t>
              </w:r>
            </w:ins>
            <w:ins w:id="30" w:author="Etienne BAUDON" w:date="2025-07-28T14:58:00Z">
              <w:r>
                <w:rPr>
                  <w:rFonts w:asciiTheme="minorHAnsi" w:hAnsiTheme="minorHAnsi" w:cstheme="minorHAnsi"/>
                  <w:szCs w:val="22"/>
                  <w:lang w:val="en"/>
                </w:rPr>
                <w:t>–</w:t>
              </w:r>
            </w:ins>
            <w:ins w:id="31" w:author="Etienne BAUDON" w:date="2025-07-28T14:57:00Z">
              <w:r>
                <w:rPr>
                  <w:rFonts w:asciiTheme="minorHAnsi" w:hAnsiTheme="minorHAnsi" w:cstheme="minorHAnsi"/>
                  <w:szCs w:val="22"/>
                  <w:lang w:val="en"/>
                </w:rPr>
                <w:t xml:space="preserve"> Familiarise </w:t>
              </w:r>
            </w:ins>
            <w:ins w:id="32" w:author="Etienne BAUDON" w:date="2025-07-28T14:58:00Z">
              <w:r>
                <w:rPr>
                  <w:rFonts w:asciiTheme="minorHAnsi" w:hAnsiTheme="minorHAnsi" w:cstheme="minorHAnsi"/>
                  <w:szCs w:val="22"/>
                  <w:lang w:val="en"/>
                </w:rPr>
                <w:t>with key success factors and behaviours</w:t>
              </w:r>
            </w:ins>
          </w:p>
        </w:tc>
      </w:tr>
      <w:tr w:rsidR="00753A97" w14:paraId="5AFB8CA8" w14:textId="77777777" w:rsidTr="00753A97">
        <w:trPr>
          <w:ins w:id="33" w:author="Etienne BAUDON" w:date="2025-07-28T14:57:00Z"/>
        </w:trPr>
        <w:tc>
          <w:tcPr>
            <w:tcW w:w="1707" w:type="dxa"/>
            <w:vMerge/>
            <w:vAlign w:val="center"/>
            <w:tcPrChange w:id="34" w:author="Etienne BAUDON" w:date="2025-07-28T15:10:00Z">
              <w:tcPr>
                <w:tcW w:w="1707" w:type="dxa"/>
                <w:vMerge/>
                <w:vAlign w:val="center"/>
              </w:tcPr>
            </w:tcPrChange>
          </w:tcPr>
          <w:p w14:paraId="1C846F7B" w14:textId="77777777" w:rsidR="00753A97" w:rsidRDefault="00753A97">
            <w:pPr>
              <w:pStyle w:val="v"/>
              <w:widowControl w:val="0"/>
              <w:spacing w:before="60" w:after="60"/>
              <w:ind w:left="0" w:firstLine="0"/>
              <w:jc w:val="left"/>
              <w:rPr>
                <w:ins w:id="35" w:author="Etienne BAUDON" w:date="2025-07-28T14:57:00Z"/>
                <w:rFonts w:asciiTheme="minorHAnsi" w:hAnsiTheme="minorHAnsi" w:cstheme="minorHAnsi"/>
                <w:szCs w:val="22"/>
                <w:lang w:val="en"/>
              </w:rPr>
            </w:pPr>
          </w:p>
        </w:tc>
        <w:tc>
          <w:tcPr>
            <w:tcW w:w="7371" w:type="dxa"/>
            <w:vAlign w:val="center"/>
            <w:tcPrChange w:id="36" w:author="Etienne BAUDON" w:date="2025-07-28T15:10:00Z">
              <w:tcPr>
                <w:tcW w:w="5529" w:type="dxa"/>
                <w:vAlign w:val="center"/>
              </w:tcPr>
            </w:tcPrChange>
          </w:tcPr>
          <w:p w14:paraId="1FB58E1D" w14:textId="00EA296C" w:rsidR="00753A97" w:rsidRDefault="00753A97">
            <w:pPr>
              <w:pStyle w:val="v"/>
              <w:widowControl w:val="0"/>
              <w:spacing w:before="60" w:after="60"/>
              <w:ind w:left="0" w:firstLine="0"/>
              <w:jc w:val="left"/>
              <w:rPr>
                <w:ins w:id="37" w:author="Etienne BAUDON" w:date="2025-07-28T14:57:00Z"/>
                <w:rFonts w:asciiTheme="minorHAnsi" w:hAnsiTheme="minorHAnsi" w:cstheme="minorHAnsi"/>
                <w:szCs w:val="22"/>
                <w:lang w:val="en"/>
              </w:rPr>
            </w:pPr>
            <w:ins w:id="38" w:author="Etienne BAUDON" w:date="2025-07-28T14:58:00Z">
              <w:r>
                <w:rPr>
                  <w:rFonts w:asciiTheme="minorHAnsi" w:hAnsiTheme="minorHAnsi" w:cstheme="minorHAnsi"/>
                  <w:szCs w:val="22"/>
                  <w:lang w:val="en"/>
                </w:rPr>
                <w:t>1.2 – Conduct a comprehensive stakeholder mapping exercise by stakeholder type</w:t>
              </w:r>
            </w:ins>
          </w:p>
        </w:tc>
      </w:tr>
      <w:tr w:rsidR="00753A97" w14:paraId="5587C47F" w14:textId="77777777" w:rsidTr="00753A97">
        <w:trPr>
          <w:ins w:id="39" w:author="Etienne BAUDON" w:date="2025-07-28T14:55:00Z"/>
        </w:trPr>
        <w:tc>
          <w:tcPr>
            <w:tcW w:w="1707" w:type="dxa"/>
            <w:vMerge/>
            <w:vAlign w:val="center"/>
            <w:tcPrChange w:id="40" w:author="Etienne BAUDON" w:date="2025-07-28T15:10:00Z">
              <w:tcPr>
                <w:tcW w:w="1707" w:type="dxa"/>
                <w:vMerge/>
                <w:vAlign w:val="center"/>
              </w:tcPr>
            </w:tcPrChange>
          </w:tcPr>
          <w:p w14:paraId="2626BF41" w14:textId="77777777" w:rsidR="00753A97" w:rsidRDefault="00753A97">
            <w:pPr>
              <w:pStyle w:val="v"/>
              <w:widowControl w:val="0"/>
              <w:spacing w:before="60" w:after="60"/>
              <w:ind w:left="0" w:firstLine="0"/>
              <w:jc w:val="left"/>
              <w:rPr>
                <w:ins w:id="41" w:author="Etienne BAUDON" w:date="2025-07-28T14:55:00Z"/>
                <w:rFonts w:asciiTheme="minorHAnsi" w:hAnsiTheme="minorHAnsi" w:cstheme="minorHAnsi"/>
                <w:szCs w:val="22"/>
                <w:lang w:val="en"/>
              </w:rPr>
            </w:pPr>
          </w:p>
        </w:tc>
        <w:tc>
          <w:tcPr>
            <w:tcW w:w="7371" w:type="dxa"/>
            <w:vAlign w:val="center"/>
            <w:tcPrChange w:id="42" w:author="Etienne BAUDON" w:date="2025-07-28T15:10:00Z">
              <w:tcPr>
                <w:tcW w:w="5529" w:type="dxa"/>
                <w:vAlign w:val="center"/>
              </w:tcPr>
            </w:tcPrChange>
          </w:tcPr>
          <w:p w14:paraId="3783FA14" w14:textId="1F8724AA" w:rsidR="00753A97" w:rsidRDefault="00753A97" w:rsidP="00B567EF">
            <w:pPr>
              <w:pStyle w:val="v"/>
              <w:widowControl w:val="0"/>
              <w:spacing w:before="60" w:after="60"/>
              <w:ind w:left="0" w:firstLine="0"/>
              <w:jc w:val="left"/>
              <w:rPr>
                <w:ins w:id="43" w:author="Etienne BAUDON" w:date="2025-07-28T14:55:00Z"/>
                <w:rFonts w:asciiTheme="minorHAnsi" w:hAnsiTheme="minorHAnsi" w:cstheme="minorHAnsi"/>
                <w:szCs w:val="22"/>
                <w:lang w:val="en"/>
              </w:rPr>
              <w:pPrChange w:id="44" w:author="Etienne BAUDON" w:date="2025-07-28T15:01:00Z">
                <w:pPr>
                  <w:pStyle w:val="v"/>
                  <w:widowControl w:val="0"/>
                  <w:spacing w:before="60" w:after="60"/>
                  <w:ind w:left="0" w:firstLine="0"/>
                  <w:jc w:val="left"/>
                </w:pPr>
              </w:pPrChange>
            </w:pPr>
            <w:ins w:id="45" w:author="Etienne BAUDON" w:date="2025-07-28T14:59:00Z">
              <w:r>
                <w:rPr>
                  <w:rFonts w:asciiTheme="minorHAnsi" w:hAnsiTheme="minorHAnsi" w:cstheme="minorHAnsi"/>
                  <w:szCs w:val="22"/>
                  <w:lang w:val="en"/>
                </w:rPr>
                <w:t xml:space="preserve">1.3 </w:t>
              </w:r>
            </w:ins>
            <w:ins w:id="46" w:author="Etienne BAUDON" w:date="2025-07-28T15:01:00Z">
              <w:r>
                <w:rPr>
                  <w:rFonts w:asciiTheme="minorHAnsi" w:hAnsiTheme="minorHAnsi" w:cstheme="minorHAnsi"/>
                  <w:szCs w:val="22"/>
                  <w:lang w:val="en"/>
                </w:rPr>
                <w:t xml:space="preserve">– In </w:t>
              </w:r>
            </w:ins>
            <w:ins w:id="47" w:author="Etienne BAUDON" w:date="2025-07-28T14:59:00Z">
              <w:r w:rsidRPr="00B567EF">
                <w:rPr>
                  <w:rFonts w:asciiTheme="minorHAnsi" w:hAnsiTheme="minorHAnsi" w:cstheme="minorHAnsi"/>
                  <w:szCs w:val="22"/>
                  <w:lang w:val="en"/>
                  <w:rPrChange w:id="48" w:author="Etienne BAUDON" w:date="2025-07-28T14:59:00Z">
                    <w:rPr>
                      <w:rFonts w:cs="Arial"/>
                      <w:i/>
                      <w:iCs/>
                      <w:u w:val="single"/>
                    </w:rPr>
                  </w:rPrChange>
                </w:rPr>
                <w:t>consultation with the Facility team, update the methodology and work plan</w:t>
              </w:r>
            </w:ins>
          </w:p>
        </w:tc>
      </w:tr>
      <w:tr w:rsidR="00753A97" w14:paraId="677FD296" w14:textId="77777777" w:rsidTr="00753A97">
        <w:trPr>
          <w:ins w:id="49" w:author="Etienne BAUDON" w:date="2025-07-28T14:58:00Z"/>
        </w:trPr>
        <w:tc>
          <w:tcPr>
            <w:tcW w:w="1707" w:type="dxa"/>
            <w:vMerge w:val="restart"/>
            <w:vAlign w:val="center"/>
            <w:tcPrChange w:id="50" w:author="Etienne BAUDON" w:date="2025-07-28T15:10:00Z">
              <w:tcPr>
                <w:tcW w:w="1707" w:type="dxa"/>
                <w:vMerge w:val="restart"/>
                <w:vAlign w:val="center"/>
              </w:tcPr>
            </w:tcPrChange>
          </w:tcPr>
          <w:p w14:paraId="26D4EA6D" w14:textId="0626B083" w:rsidR="00753A97" w:rsidRDefault="00753A97">
            <w:pPr>
              <w:pStyle w:val="v"/>
              <w:widowControl w:val="0"/>
              <w:spacing w:before="60" w:after="60"/>
              <w:ind w:left="0" w:firstLine="0"/>
              <w:jc w:val="left"/>
              <w:rPr>
                <w:ins w:id="51" w:author="Etienne BAUDON" w:date="2025-07-28T14:58:00Z"/>
                <w:rFonts w:asciiTheme="minorHAnsi" w:hAnsiTheme="minorHAnsi" w:cstheme="minorHAnsi"/>
                <w:szCs w:val="22"/>
                <w:lang w:val="en"/>
              </w:rPr>
            </w:pPr>
            <w:ins w:id="52" w:author="Etienne BAUDON" w:date="2025-07-28T14:59:00Z">
              <w:r>
                <w:rPr>
                  <w:rFonts w:asciiTheme="minorHAnsi" w:hAnsiTheme="minorHAnsi" w:cstheme="minorHAnsi"/>
                  <w:szCs w:val="22"/>
                  <w:lang w:val="en"/>
                </w:rPr>
                <w:t>Phase 2</w:t>
              </w:r>
            </w:ins>
          </w:p>
        </w:tc>
        <w:tc>
          <w:tcPr>
            <w:tcW w:w="7371" w:type="dxa"/>
            <w:vAlign w:val="center"/>
            <w:tcPrChange w:id="53" w:author="Etienne BAUDON" w:date="2025-07-28T15:10:00Z">
              <w:tcPr>
                <w:tcW w:w="5529" w:type="dxa"/>
                <w:vAlign w:val="center"/>
              </w:tcPr>
            </w:tcPrChange>
          </w:tcPr>
          <w:p w14:paraId="51320BE6" w14:textId="4D53A394" w:rsidR="00753A97" w:rsidRDefault="00753A97" w:rsidP="00753A97">
            <w:pPr>
              <w:pStyle w:val="v"/>
              <w:widowControl w:val="0"/>
              <w:spacing w:before="60" w:after="60"/>
              <w:ind w:left="0" w:firstLine="0"/>
              <w:jc w:val="left"/>
              <w:rPr>
                <w:ins w:id="54" w:author="Etienne BAUDON" w:date="2025-07-28T14:58:00Z"/>
                <w:rFonts w:asciiTheme="minorHAnsi" w:hAnsiTheme="minorHAnsi" w:cstheme="minorHAnsi"/>
                <w:szCs w:val="22"/>
                <w:lang w:val="en"/>
              </w:rPr>
              <w:pPrChange w:id="55" w:author="Etienne BAUDON" w:date="2025-07-28T15:04:00Z">
                <w:pPr>
                  <w:pStyle w:val="v"/>
                  <w:widowControl w:val="0"/>
                  <w:spacing w:before="60" w:after="60"/>
                  <w:ind w:left="0" w:firstLine="0"/>
                  <w:jc w:val="left"/>
                </w:pPr>
              </w:pPrChange>
            </w:pPr>
            <w:ins w:id="56" w:author="Etienne BAUDON" w:date="2025-07-28T14:59:00Z">
              <w:r>
                <w:rPr>
                  <w:rFonts w:asciiTheme="minorHAnsi" w:hAnsiTheme="minorHAnsi" w:cstheme="minorHAnsi"/>
                  <w:szCs w:val="22"/>
                  <w:lang w:val="en"/>
                </w:rPr>
                <w:t>2.1</w:t>
              </w:r>
            </w:ins>
            <w:ins w:id="57" w:author="Etienne BAUDON" w:date="2025-07-28T15:00:00Z">
              <w:r>
                <w:rPr>
                  <w:rFonts w:asciiTheme="minorHAnsi" w:hAnsiTheme="minorHAnsi" w:cstheme="minorHAnsi"/>
                  <w:szCs w:val="22"/>
                  <w:lang w:val="en"/>
                </w:rPr>
                <w:t xml:space="preserve"> </w:t>
              </w:r>
            </w:ins>
            <w:ins w:id="58" w:author="Etienne BAUDON" w:date="2025-07-28T15:04:00Z">
              <w:r>
                <w:rPr>
                  <w:rFonts w:asciiTheme="minorHAnsi" w:hAnsiTheme="minorHAnsi" w:cstheme="minorHAnsi"/>
                  <w:szCs w:val="22"/>
                  <w:lang w:val="en"/>
                </w:rPr>
                <w:t>–</w:t>
              </w:r>
            </w:ins>
            <w:ins w:id="59" w:author="Etienne BAUDON" w:date="2025-07-28T15:00:00Z">
              <w:r>
                <w:rPr>
                  <w:rFonts w:asciiTheme="minorHAnsi" w:hAnsiTheme="minorHAnsi" w:cstheme="minorHAnsi"/>
                  <w:szCs w:val="22"/>
                  <w:lang w:val="en"/>
                </w:rPr>
                <w:t xml:space="preserve"> Co</w:t>
              </w:r>
            </w:ins>
            <w:ins w:id="60" w:author="Etienne BAUDON" w:date="2025-07-28T15:01:00Z">
              <w:r w:rsidRPr="00753A97">
                <w:rPr>
                  <w:rFonts w:asciiTheme="minorHAnsi" w:hAnsiTheme="minorHAnsi" w:cstheme="minorHAnsi"/>
                  <w:szCs w:val="22"/>
                  <w:lang w:val="en"/>
                  <w:rPrChange w:id="61" w:author="Etienne BAUDON" w:date="2025-07-28T15:03:00Z">
                    <w:rPr>
                      <w:rFonts w:cs="Arial"/>
                      <w:i/>
                      <w:iCs/>
                      <w:u w:val="single"/>
                    </w:rPr>
                  </w:rPrChange>
                </w:rPr>
                <w:t>nduct a scoping and assessment exercise to identify an appropriate model</w:t>
              </w:r>
            </w:ins>
          </w:p>
        </w:tc>
      </w:tr>
      <w:tr w:rsidR="00753A97" w14:paraId="2236A3E0" w14:textId="77777777" w:rsidTr="00753A97">
        <w:trPr>
          <w:ins w:id="62" w:author="Etienne BAUDON" w:date="2025-07-28T14:58:00Z"/>
        </w:trPr>
        <w:tc>
          <w:tcPr>
            <w:tcW w:w="1707" w:type="dxa"/>
            <w:vMerge/>
            <w:vAlign w:val="center"/>
            <w:tcPrChange w:id="63" w:author="Etienne BAUDON" w:date="2025-07-28T15:10:00Z">
              <w:tcPr>
                <w:tcW w:w="1707" w:type="dxa"/>
                <w:vMerge/>
                <w:vAlign w:val="center"/>
              </w:tcPr>
            </w:tcPrChange>
          </w:tcPr>
          <w:p w14:paraId="453B4994" w14:textId="77777777" w:rsidR="00753A97" w:rsidRDefault="00753A97">
            <w:pPr>
              <w:pStyle w:val="v"/>
              <w:widowControl w:val="0"/>
              <w:spacing w:before="60" w:after="60"/>
              <w:ind w:left="0" w:firstLine="0"/>
              <w:jc w:val="left"/>
              <w:rPr>
                <w:ins w:id="64" w:author="Etienne BAUDON" w:date="2025-07-28T14:58:00Z"/>
                <w:rFonts w:asciiTheme="minorHAnsi" w:hAnsiTheme="minorHAnsi" w:cstheme="minorHAnsi"/>
                <w:szCs w:val="22"/>
                <w:lang w:val="en"/>
              </w:rPr>
            </w:pPr>
          </w:p>
        </w:tc>
        <w:tc>
          <w:tcPr>
            <w:tcW w:w="7371" w:type="dxa"/>
            <w:vAlign w:val="center"/>
            <w:tcPrChange w:id="65" w:author="Etienne BAUDON" w:date="2025-07-28T15:10:00Z">
              <w:tcPr>
                <w:tcW w:w="5529" w:type="dxa"/>
                <w:vAlign w:val="center"/>
              </w:tcPr>
            </w:tcPrChange>
          </w:tcPr>
          <w:p w14:paraId="0E8294A0" w14:textId="0F148B6C" w:rsidR="00753A97" w:rsidRDefault="00753A97" w:rsidP="00753A97">
            <w:pPr>
              <w:pStyle w:val="v"/>
              <w:widowControl w:val="0"/>
              <w:spacing w:before="60" w:after="60"/>
              <w:ind w:left="0" w:firstLine="0"/>
              <w:jc w:val="left"/>
              <w:rPr>
                <w:ins w:id="66" w:author="Etienne BAUDON" w:date="2025-07-28T14:58:00Z"/>
                <w:rFonts w:asciiTheme="minorHAnsi" w:hAnsiTheme="minorHAnsi" w:cstheme="minorHAnsi"/>
                <w:szCs w:val="22"/>
                <w:lang w:val="en"/>
              </w:rPr>
              <w:pPrChange w:id="67" w:author="Etienne BAUDON" w:date="2025-07-28T15:03:00Z">
                <w:pPr>
                  <w:pStyle w:val="v"/>
                  <w:widowControl w:val="0"/>
                  <w:spacing w:before="60" w:after="60"/>
                  <w:ind w:left="0" w:firstLine="0"/>
                  <w:jc w:val="left"/>
                </w:pPr>
              </w:pPrChange>
            </w:pPr>
            <w:ins w:id="68" w:author="Etienne BAUDON" w:date="2025-07-28T14:59:00Z">
              <w:r>
                <w:rPr>
                  <w:rFonts w:asciiTheme="minorHAnsi" w:hAnsiTheme="minorHAnsi" w:cstheme="minorHAnsi"/>
                  <w:szCs w:val="22"/>
                  <w:lang w:val="en"/>
                </w:rPr>
                <w:t>2.2</w:t>
              </w:r>
            </w:ins>
            <w:ins w:id="69" w:author="Etienne BAUDON" w:date="2025-07-28T15:01:00Z">
              <w:r>
                <w:rPr>
                  <w:rFonts w:asciiTheme="minorHAnsi" w:hAnsiTheme="minorHAnsi" w:cstheme="minorHAnsi"/>
                  <w:szCs w:val="22"/>
                  <w:lang w:val="en"/>
                </w:rPr>
                <w:t xml:space="preserve"> </w:t>
              </w:r>
            </w:ins>
            <w:ins w:id="70" w:author="Etienne BAUDON" w:date="2025-07-28T15:03:00Z">
              <w:r>
                <w:rPr>
                  <w:rFonts w:asciiTheme="minorHAnsi" w:hAnsiTheme="minorHAnsi" w:cstheme="minorHAnsi"/>
                  <w:szCs w:val="22"/>
                  <w:lang w:val="en"/>
                </w:rPr>
                <w:t>–</w:t>
              </w:r>
            </w:ins>
            <w:ins w:id="71" w:author="Etienne BAUDON" w:date="2025-07-28T15:01:00Z">
              <w:r>
                <w:rPr>
                  <w:rFonts w:asciiTheme="minorHAnsi" w:hAnsiTheme="minorHAnsi" w:cstheme="minorHAnsi"/>
                  <w:szCs w:val="22"/>
                  <w:lang w:val="en"/>
                </w:rPr>
                <w:t xml:space="preserve"> De</w:t>
              </w:r>
              <w:r w:rsidRPr="00753A97">
                <w:rPr>
                  <w:rFonts w:asciiTheme="minorHAnsi" w:hAnsiTheme="minorHAnsi" w:cstheme="minorHAnsi"/>
                  <w:szCs w:val="22"/>
                  <w:lang w:val="en"/>
                  <w:rPrChange w:id="72" w:author="Etienne BAUDON" w:date="2025-07-28T15:03:00Z">
                    <w:rPr>
                      <w:rFonts w:cs="Arial"/>
                      <w:bCs/>
                      <w:i/>
                      <w:u w:val="single"/>
                    </w:rPr>
                  </w:rPrChange>
                </w:rPr>
                <w:t>sign the national mechanism</w:t>
              </w:r>
            </w:ins>
          </w:p>
        </w:tc>
      </w:tr>
      <w:tr w:rsidR="00753A97" w14:paraId="397EB353" w14:textId="77777777" w:rsidTr="00753A97">
        <w:trPr>
          <w:ins w:id="73" w:author="Etienne BAUDON" w:date="2025-07-28T14:58:00Z"/>
        </w:trPr>
        <w:tc>
          <w:tcPr>
            <w:tcW w:w="1707" w:type="dxa"/>
            <w:vMerge/>
            <w:vAlign w:val="center"/>
            <w:tcPrChange w:id="74" w:author="Etienne BAUDON" w:date="2025-07-28T15:10:00Z">
              <w:tcPr>
                <w:tcW w:w="1707" w:type="dxa"/>
                <w:vMerge/>
                <w:vAlign w:val="center"/>
              </w:tcPr>
            </w:tcPrChange>
          </w:tcPr>
          <w:p w14:paraId="4FFED4D6" w14:textId="77777777" w:rsidR="00753A97" w:rsidRDefault="00753A97">
            <w:pPr>
              <w:pStyle w:val="v"/>
              <w:widowControl w:val="0"/>
              <w:spacing w:before="60" w:after="60"/>
              <w:ind w:left="0" w:firstLine="0"/>
              <w:jc w:val="left"/>
              <w:rPr>
                <w:ins w:id="75" w:author="Etienne BAUDON" w:date="2025-07-28T14:58:00Z"/>
                <w:rFonts w:asciiTheme="minorHAnsi" w:hAnsiTheme="minorHAnsi" w:cstheme="minorHAnsi"/>
                <w:szCs w:val="22"/>
                <w:lang w:val="en"/>
              </w:rPr>
            </w:pPr>
          </w:p>
        </w:tc>
        <w:tc>
          <w:tcPr>
            <w:tcW w:w="7371" w:type="dxa"/>
            <w:vAlign w:val="center"/>
            <w:tcPrChange w:id="76" w:author="Etienne BAUDON" w:date="2025-07-28T15:10:00Z">
              <w:tcPr>
                <w:tcW w:w="5529" w:type="dxa"/>
                <w:vAlign w:val="center"/>
              </w:tcPr>
            </w:tcPrChange>
          </w:tcPr>
          <w:p w14:paraId="7E37EEAE" w14:textId="489DF36A" w:rsidR="00753A97" w:rsidRPr="00753A97" w:rsidRDefault="00753A97" w:rsidP="00753A97">
            <w:pPr>
              <w:pStyle w:val="v"/>
              <w:widowControl w:val="0"/>
              <w:spacing w:before="60" w:after="60"/>
              <w:ind w:left="0" w:firstLine="0"/>
              <w:jc w:val="left"/>
              <w:rPr>
                <w:ins w:id="77" w:author="Etienne BAUDON" w:date="2025-07-28T14:58:00Z"/>
                <w:rFonts w:asciiTheme="minorHAnsi" w:hAnsiTheme="minorHAnsi" w:cstheme="minorHAnsi"/>
                <w:szCs w:val="22"/>
                <w:lang w:val="en"/>
                <w:rPrChange w:id="78" w:author="Etienne BAUDON" w:date="2025-07-28T15:03:00Z">
                  <w:rPr>
                    <w:ins w:id="79" w:author="Etienne BAUDON" w:date="2025-07-28T14:58:00Z"/>
                    <w:rFonts w:asciiTheme="minorHAnsi" w:hAnsiTheme="minorHAnsi" w:cstheme="minorHAnsi"/>
                    <w:szCs w:val="22"/>
                    <w:lang w:val="en"/>
                  </w:rPr>
                </w:rPrChange>
              </w:rPr>
              <w:pPrChange w:id="80" w:author="Etienne BAUDON" w:date="2025-07-28T15:03:00Z">
                <w:pPr>
                  <w:pStyle w:val="v"/>
                  <w:widowControl w:val="0"/>
                  <w:spacing w:before="60" w:after="60"/>
                  <w:ind w:left="0" w:firstLine="0"/>
                  <w:jc w:val="left"/>
                </w:pPr>
              </w:pPrChange>
            </w:pPr>
            <w:ins w:id="81" w:author="Etienne BAUDON" w:date="2025-07-28T15:01:00Z">
              <w:r w:rsidRPr="00753A97">
                <w:rPr>
                  <w:rFonts w:asciiTheme="minorHAnsi" w:hAnsiTheme="minorHAnsi" w:cstheme="minorHAnsi"/>
                  <w:szCs w:val="22"/>
                  <w:lang w:val="en"/>
                  <w:rPrChange w:id="82" w:author="Etienne BAUDON" w:date="2025-07-28T15:03:00Z">
                    <w:rPr>
                      <w:rFonts w:cs="Arial"/>
                      <w:bCs/>
                      <w:i/>
                      <w:u w:val="single"/>
                    </w:rPr>
                  </w:rPrChange>
                </w:rPr>
                <w:t xml:space="preserve">2.5 </w:t>
              </w:r>
            </w:ins>
            <w:ins w:id="83" w:author="Etienne BAUDON" w:date="2025-07-28T15:03:00Z">
              <w:r>
                <w:rPr>
                  <w:rFonts w:asciiTheme="minorHAnsi" w:hAnsiTheme="minorHAnsi" w:cstheme="minorHAnsi"/>
                  <w:szCs w:val="22"/>
                  <w:lang w:val="en"/>
                </w:rPr>
                <w:t>– In</w:t>
              </w:r>
            </w:ins>
            <w:ins w:id="84" w:author="Etienne BAUDON" w:date="2025-07-28T15:01:00Z">
              <w:r w:rsidRPr="00753A97">
                <w:rPr>
                  <w:rFonts w:asciiTheme="minorHAnsi" w:hAnsiTheme="minorHAnsi" w:cstheme="minorHAnsi"/>
                  <w:szCs w:val="22"/>
                  <w:lang w:val="en"/>
                  <w:rPrChange w:id="85" w:author="Etienne BAUDON" w:date="2025-07-28T15:03:00Z">
                    <w:rPr>
                      <w:rFonts w:cs="Arial"/>
                      <w:bCs/>
                      <w:i/>
                      <w:u w:val="single"/>
                    </w:rPr>
                  </w:rPrChange>
                </w:rPr>
                <w:t>form subsequent roadmap development for regulatory frameworks and market facilitation tools</w:t>
              </w:r>
            </w:ins>
          </w:p>
        </w:tc>
      </w:tr>
      <w:tr w:rsidR="00753A97" w14:paraId="75354CFB" w14:textId="77777777" w:rsidTr="00753A97">
        <w:trPr>
          <w:ins w:id="86" w:author="Etienne BAUDON" w:date="2025-07-28T14:58:00Z"/>
        </w:trPr>
        <w:tc>
          <w:tcPr>
            <w:tcW w:w="1707" w:type="dxa"/>
            <w:vMerge/>
            <w:vAlign w:val="center"/>
            <w:tcPrChange w:id="87" w:author="Etienne BAUDON" w:date="2025-07-28T15:10:00Z">
              <w:tcPr>
                <w:tcW w:w="1707" w:type="dxa"/>
                <w:vMerge/>
                <w:vAlign w:val="center"/>
              </w:tcPr>
            </w:tcPrChange>
          </w:tcPr>
          <w:p w14:paraId="3B66AA46" w14:textId="77777777" w:rsidR="00753A97" w:rsidRDefault="00753A97">
            <w:pPr>
              <w:pStyle w:val="v"/>
              <w:widowControl w:val="0"/>
              <w:spacing w:before="60" w:after="60"/>
              <w:ind w:left="0" w:firstLine="0"/>
              <w:jc w:val="left"/>
              <w:rPr>
                <w:ins w:id="88" w:author="Etienne BAUDON" w:date="2025-07-28T14:58:00Z"/>
                <w:rFonts w:asciiTheme="minorHAnsi" w:hAnsiTheme="minorHAnsi" w:cstheme="minorHAnsi"/>
                <w:szCs w:val="22"/>
                <w:lang w:val="en"/>
              </w:rPr>
            </w:pPr>
          </w:p>
        </w:tc>
        <w:tc>
          <w:tcPr>
            <w:tcW w:w="7371" w:type="dxa"/>
            <w:vAlign w:val="center"/>
            <w:tcPrChange w:id="89" w:author="Etienne BAUDON" w:date="2025-07-28T15:10:00Z">
              <w:tcPr>
                <w:tcW w:w="5529" w:type="dxa"/>
                <w:vAlign w:val="center"/>
              </w:tcPr>
            </w:tcPrChange>
          </w:tcPr>
          <w:p w14:paraId="6C9F17FE" w14:textId="35F3F5A6" w:rsidR="00753A97" w:rsidRDefault="00753A97" w:rsidP="00753A97">
            <w:pPr>
              <w:pStyle w:val="v"/>
              <w:widowControl w:val="0"/>
              <w:spacing w:before="60" w:after="60"/>
              <w:ind w:left="0" w:firstLine="0"/>
              <w:jc w:val="left"/>
              <w:rPr>
                <w:ins w:id="90" w:author="Etienne BAUDON" w:date="2025-07-28T14:58:00Z"/>
                <w:rFonts w:asciiTheme="minorHAnsi" w:hAnsiTheme="minorHAnsi" w:cstheme="minorHAnsi"/>
                <w:szCs w:val="22"/>
                <w:lang w:val="en"/>
              </w:rPr>
              <w:pPrChange w:id="91" w:author="Etienne BAUDON" w:date="2025-07-28T15:03:00Z">
                <w:pPr>
                  <w:pStyle w:val="v"/>
                  <w:widowControl w:val="0"/>
                  <w:spacing w:before="60" w:after="60"/>
                  <w:ind w:left="0" w:firstLine="0"/>
                  <w:jc w:val="left"/>
                </w:pPr>
              </w:pPrChange>
            </w:pPr>
            <w:ins w:id="92" w:author="Etienne BAUDON" w:date="2025-07-28T15:01:00Z">
              <w:r w:rsidRPr="00753A97">
                <w:rPr>
                  <w:rFonts w:asciiTheme="minorHAnsi" w:hAnsiTheme="minorHAnsi" w:cstheme="minorHAnsi"/>
                  <w:szCs w:val="22"/>
                  <w:lang w:val="en"/>
                  <w:rPrChange w:id="93" w:author="Etienne BAUDON" w:date="2025-07-28T15:03:00Z">
                    <w:rPr>
                      <w:rFonts w:cs="Arial"/>
                      <w:i/>
                      <w:iCs/>
                      <w:u w:val="single"/>
                    </w:rPr>
                  </w:rPrChange>
                </w:rPr>
                <w:t xml:space="preserve">2.6 </w:t>
              </w:r>
            </w:ins>
            <w:ins w:id="94" w:author="Etienne BAUDON" w:date="2025-07-28T15:03:00Z">
              <w:r>
                <w:rPr>
                  <w:rFonts w:asciiTheme="minorHAnsi" w:hAnsiTheme="minorHAnsi" w:cstheme="minorHAnsi"/>
                  <w:szCs w:val="22"/>
                  <w:lang w:val="en"/>
                </w:rPr>
                <w:t>– O</w:t>
              </w:r>
            </w:ins>
            <w:ins w:id="95" w:author="Etienne BAUDON" w:date="2025-07-28T15:01:00Z">
              <w:r w:rsidRPr="00753A97">
                <w:rPr>
                  <w:rFonts w:asciiTheme="minorHAnsi" w:hAnsiTheme="minorHAnsi" w:cstheme="minorHAnsi"/>
                  <w:szCs w:val="22"/>
                  <w:lang w:val="en"/>
                  <w:rPrChange w:id="96" w:author="Etienne BAUDON" w:date="2025-07-28T15:03:00Z">
                    <w:rPr>
                      <w:rFonts w:cs="Arial"/>
                      <w:i/>
                      <w:iCs/>
                      <w:u w:val="single"/>
                    </w:rPr>
                  </w:rPrChange>
                </w:rPr>
                <w:t>rganise and facilitate a high-level launch event programme</w:t>
              </w:r>
            </w:ins>
          </w:p>
        </w:tc>
      </w:tr>
      <w:tr w:rsidR="00753A97" w14:paraId="09769BAD" w14:textId="77777777" w:rsidTr="00753A97">
        <w:trPr>
          <w:ins w:id="97" w:author="Etienne BAUDON" w:date="2025-07-28T14:58:00Z"/>
        </w:trPr>
        <w:tc>
          <w:tcPr>
            <w:tcW w:w="1707" w:type="dxa"/>
            <w:vMerge w:val="restart"/>
            <w:vAlign w:val="center"/>
            <w:tcPrChange w:id="98" w:author="Etienne BAUDON" w:date="2025-07-28T15:10:00Z">
              <w:tcPr>
                <w:tcW w:w="1707" w:type="dxa"/>
                <w:vMerge w:val="restart"/>
                <w:vAlign w:val="center"/>
              </w:tcPr>
            </w:tcPrChange>
          </w:tcPr>
          <w:p w14:paraId="2981937A" w14:textId="12437574" w:rsidR="00753A97" w:rsidRDefault="00753A97">
            <w:pPr>
              <w:pStyle w:val="v"/>
              <w:widowControl w:val="0"/>
              <w:spacing w:before="60" w:after="60"/>
              <w:ind w:left="0" w:firstLine="0"/>
              <w:jc w:val="left"/>
              <w:rPr>
                <w:ins w:id="99" w:author="Etienne BAUDON" w:date="2025-07-28T14:58:00Z"/>
                <w:rFonts w:asciiTheme="minorHAnsi" w:hAnsiTheme="minorHAnsi" w:cstheme="minorHAnsi"/>
                <w:szCs w:val="22"/>
                <w:lang w:val="en"/>
              </w:rPr>
            </w:pPr>
            <w:ins w:id="100" w:author="Etienne BAUDON" w:date="2025-07-28T15:01:00Z">
              <w:r>
                <w:rPr>
                  <w:rFonts w:asciiTheme="minorHAnsi" w:hAnsiTheme="minorHAnsi" w:cstheme="minorHAnsi"/>
                  <w:szCs w:val="22"/>
                  <w:lang w:val="en"/>
                </w:rPr>
                <w:t>Phase 3</w:t>
              </w:r>
            </w:ins>
          </w:p>
        </w:tc>
        <w:tc>
          <w:tcPr>
            <w:tcW w:w="7371" w:type="dxa"/>
            <w:vAlign w:val="center"/>
            <w:tcPrChange w:id="101" w:author="Etienne BAUDON" w:date="2025-07-28T15:10:00Z">
              <w:tcPr>
                <w:tcW w:w="5529" w:type="dxa"/>
                <w:vAlign w:val="center"/>
              </w:tcPr>
            </w:tcPrChange>
          </w:tcPr>
          <w:p w14:paraId="6B036C03" w14:textId="3AF16941" w:rsidR="00753A97" w:rsidRPr="00753A97" w:rsidRDefault="00753A97" w:rsidP="00753A97">
            <w:pPr>
              <w:pStyle w:val="v"/>
              <w:widowControl w:val="0"/>
              <w:spacing w:before="60" w:after="60"/>
              <w:ind w:left="0" w:firstLine="0"/>
              <w:jc w:val="left"/>
              <w:rPr>
                <w:ins w:id="102" w:author="Etienne BAUDON" w:date="2025-07-28T14:58:00Z"/>
                <w:rFonts w:asciiTheme="minorHAnsi" w:hAnsiTheme="minorHAnsi" w:cstheme="minorHAnsi"/>
                <w:szCs w:val="22"/>
                <w:lang w:val="en"/>
                <w:rPrChange w:id="103" w:author="Etienne BAUDON" w:date="2025-07-28T15:03:00Z">
                  <w:rPr>
                    <w:ins w:id="104" w:author="Etienne BAUDON" w:date="2025-07-28T14:58:00Z"/>
                    <w:rFonts w:asciiTheme="minorHAnsi" w:hAnsiTheme="minorHAnsi" w:cstheme="minorHAnsi"/>
                    <w:szCs w:val="22"/>
                    <w:lang w:val="en"/>
                  </w:rPr>
                </w:rPrChange>
              </w:rPr>
              <w:pPrChange w:id="105" w:author="Etienne BAUDON" w:date="2025-07-28T15:04:00Z">
                <w:pPr>
                  <w:pStyle w:val="v"/>
                  <w:widowControl w:val="0"/>
                  <w:spacing w:before="60" w:after="60"/>
                  <w:ind w:left="0" w:firstLine="0"/>
                  <w:jc w:val="left"/>
                </w:pPr>
              </w:pPrChange>
            </w:pPr>
            <w:ins w:id="106" w:author="Etienne BAUDON" w:date="2025-07-28T15:02:00Z">
              <w:r w:rsidRPr="00753A97">
                <w:rPr>
                  <w:rFonts w:asciiTheme="minorHAnsi" w:hAnsiTheme="minorHAnsi" w:cstheme="minorHAnsi"/>
                  <w:szCs w:val="22"/>
                  <w:lang w:val="en"/>
                  <w:rPrChange w:id="107" w:author="Etienne BAUDON" w:date="2025-07-28T15:03:00Z">
                    <w:rPr>
                      <w:rFonts w:cs="Arial"/>
                      <w:i/>
                      <w:iCs/>
                      <w:u w:val="single"/>
                    </w:rPr>
                  </w:rPrChange>
                </w:rPr>
                <w:t xml:space="preserve">3.1 </w:t>
              </w:r>
            </w:ins>
            <w:ins w:id="108" w:author="Etienne BAUDON" w:date="2025-07-28T15:04:00Z">
              <w:r>
                <w:rPr>
                  <w:rFonts w:asciiTheme="minorHAnsi" w:hAnsiTheme="minorHAnsi" w:cstheme="minorHAnsi"/>
                  <w:szCs w:val="22"/>
                  <w:lang w:val="en"/>
                </w:rPr>
                <w:t>– D</w:t>
              </w:r>
            </w:ins>
            <w:ins w:id="109" w:author="Etienne BAUDON" w:date="2025-07-28T15:02:00Z">
              <w:r w:rsidRPr="00753A97">
                <w:rPr>
                  <w:rFonts w:asciiTheme="minorHAnsi" w:hAnsiTheme="minorHAnsi" w:cstheme="minorHAnsi"/>
                  <w:szCs w:val="22"/>
                  <w:lang w:val="en"/>
                  <w:rPrChange w:id="110" w:author="Etienne BAUDON" w:date="2025-07-28T15:03:00Z">
                    <w:rPr>
                      <w:rFonts w:cs="Arial"/>
                      <w:i/>
                      <w:iCs/>
                      <w:u w:val="single"/>
                    </w:rPr>
                  </w:rPrChange>
                </w:rPr>
                <w:t xml:space="preserve">esign and deliver training modules </w:t>
              </w:r>
            </w:ins>
          </w:p>
        </w:tc>
      </w:tr>
      <w:tr w:rsidR="00753A97" w14:paraId="7FAB60B2" w14:textId="77777777" w:rsidTr="00753A97">
        <w:trPr>
          <w:ins w:id="111" w:author="Etienne BAUDON" w:date="2025-07-28T14:58:00Z"/>
        </w:trPr>
        <w:tc>
          <w:tcPr>
            <w:tcW w:w="1707" w:type="dxa"/>
            <w:vMerge/>
            <w:vAlign w:val="center"/>
            <w:tcPrChange w:id="112" w:author="Etienne BAUDON" w:date="2025-07-28T15:10:00Z">
              <w:tcPr>
                <w:tcW w:w="1707" w:type="dxa"/>
                <w:vMerge/>
                <w:vAlign w:val="center"/>
              </w:tcPr>
            </w:tcPrChange>
          </w:tcPr>
          <w:p w14:paraId="073E90F9" w14:textId="77777777" w:rsidR="00753A97" w:rsidRDefault="00753A97">
            <w:pPr>
              <w:pStyle w:val="v"/>
              <w:widowControl w:val="0"/>
              <w:spacing w:before="60" w:after="60"/>
              <w:ind w:left="0" w:firstLine="0"/>
              <w:jc w:val="left"/>
              <w:rPr>
                <w:ins w:id="113" w:author="Etienne BAUDON" w:date="2025-07-28T14:58:00Z"/>
                <w:rFonts w:asciiTheme="minorHAnsi" w:hAnsiTheme="minorHAnsi" w:cstheme="minorHAnsi"/>
                <w:szCs w:val="22"/>
                <w:lang w:val="en"/>
              </w:rPr>
            </w:pPr>
          </w:p>
        </w:tc>
        <w:tc>
          <w:tcPr>
            <w:tcW w:w="7371" w:type="dxa"/>
            <w:vAlign w:val="center"/>
            <w:tcPrChange w:id="114" w:author="Etienne BAUDON" w:date="2025-07-28T15:10:00Z">
              <w:tcPr>
                <w:tcW w:w="5529" w:type="dxa"/>
                <w:vAlign w:val="center"/>
              </w:tcPr>
            </w:tcPrChange>
          </w:tcPr>
          <w:p w14:paraId="064C568F" w14:textId="03A664A8" w:rsidR="00753A97" w:rsidRPr="00753A97" w:rsidRDefault="00753A97" w:rsidP="00753A97">
            <w:pPr>
              <w:pStyle w:val="v"/>
              <w:widowControl w:val="0"/>
              <w:spacing w:before="60" w:after="60"/>
              <w:ind w:left="0" w:firstLine="0"/>
              <w:jc w:val="left"/>
              <w:rPr>
                <w:ins w:id="115" w:author="Etienne BAUDON" w:date="2025-07-28T14:58:00Z"/>
                <w:rFonts w:asciiTheme="minorHAnsi" w:hAnsiTheme="minorHAnsi" w:cstheme="minorHAnsi"/>
                <w:szCs w:val="22"/>
                <w:lang w:val="en"/>
                <w:rPrChange w:id="116" w:author="Etienne BAUDON" w:date="2025-07-28T15:03:00Z">
                  <w:rPr>
                    <w:ins w:id="117" w:author="Etienne BAUDON" w:date="2025-07-28T14:58:00Z"/>
                    <w:rFonts w:asciiTheme="minorHAnsi" w:hAnsiTheme="minorHAnsi" w:cstheme="minorHAnsi"/>
                    <w:szCs w:val="22"/>
                    <w:lang w:val="en"/>
                  </w:rPr>
                </w:rPrChange>
              </w:rPr>
              <w:pPrChange w:id="118" w:author="Etienne BAUDON" w:date="2025-07-28T15:04:00Z">
                <w:pPr>
                  <w:pStyle w:val="v"/>
                  <w:widowControl w:val="0"/>
                  <w:spacing w:before="60" w:after="60"/>
                  <w:ind w:left="0" w:firstLine="0"/>
                  <w:jc w:val="left"/>
                </w:pPr>
              </w:pPrChange>
            </w:pPr>
            <w:ins w:id="119" w:author="Etienne BAUDON" w:date="2025-07-28T15:02:00Z">
              <w:r w:rsidRPr="00753A97">
                <w:rPr>
                  <w:rFonts w:asciiTheme="minorHAnsi" w:hAnsiTheme="minorHAnsi" w:cstheme="minorHAnsi"/>
                  <w:szCs w:val="22"/>
                  <w:lang w:val="en"/>
                  <w:rPrChange w:id="120" w:author="Etienne BAUDON" w:date="2025-07-28T15:03:00Z">
                    <w:rPr>
                      <w:rFonts w:cs="Arial"/>
                      <w:i/>
                      <w:iCs/>
                      <w:u w:val="single"/>
                    </w:rPr>
                  </w:rPrChange>
                </w:rPr>
                <w:t xml:space="preserve">3.2 </w:t>
              </w:r>
            </w:ins>
            <w:ins w:id="121" w:author="Etienne BAUDON" w:date="2025-07-28T15:04:00Z">
              <w:r>
                <w:rPr>
                  <w:rFonts w:asciiTheme="minorHAnsi" w:hAnsiTheme="minorHAnsi" w:cstheme="minorHAnsi"/>
                  <w:szCs w:val="22"/>
                  <w:lang w:val="en"/>
                </w:rPr>
                <w:t>– Tr</w:t>
              </w:r>
            </w:ins>
            <w:ins w:id="122" w:author="Etienne BAUDON" w:date="2025-07-28T15:02:00Z">
              <w:r w:rsidRPr="00753A97">
                <w:rPr>
                  <w:rFonts w:asciiTheme="minorHAnsi" w:hAnsiTheme="minorHAnsi" w:cstheme="minorHAnsi"/>
                  <w:szCs w:val="22"/>
                  <w:lang w:val="en"/>
                  <w:rPrChange w:id="123" w:author="Etienne BAUDON" w:date="2025-07-28T15:03:00Z">
                    <w:rPr>
                      <w:rFonts w:cs="Arial"/>
                      <w:i/>
                      <w:iCs/>
                      <w:u w:val="single"/>
                    </w:rPr>
                  </w:rPrChange>
                </w:rPr>
                <w:t xml:space="preserve">aining of Trainers (ToT) for selected target stakeholder groups </w:t>
              </w:r>
            </w:ins>
          </w:p>
        </w:tc>
      </w:tr>
      <w:tr w:rsidR="00753A97" w14:paraId="5C52F68E" w14:textId="77777777" w:rsidTr="00753A97">
        <w:trPr>
          <w:ins w:id="124" w:author="Etienne BAUDON" w:date="2025-07-28T14:58:00Z"/>
        </w:trPr>
        <w:tc>
          <w:tcPr>
            <w:tcW w:w="1707" w:type="dxa"/>
            <w:vMerge/>
            <w:vAlign w:val="center"/>
            <w:tcPrChange w:id="125" w:author="Etienne BAUDON" w:date="2025-07-28T15:10:00Z">
              <w:tcPr>
                <w:tcW w:w="1707" w:type="dxa"/>
                <w:vMerge/>
                <w:vAlign w:val="center"/>
              </w:tcPr>
            </w:tcPrChange>
          </w:tcPr>
          <w:p w14:paraId="4B2E25A0" w14:textId="77777777" w:rsidR="00753A97" w:rsidRDefault="00753A97">
            <w:pPr>
              <w:pStyle w:val="v"/>
              <w:widowControl w:val="0"/>
              <w:spacing w:before="60" w:after="60"/>
              <w:ind w:left="0" w:firstLine="0"/>
              <w:jc w:val="left"/>
              <w:rPr>
                <w:ins w:id="126" w:author="Etienne BAUDON" w:date="2025-07-28T14:58:00Z"/>
                <w:rFonts w:asciiTheme="minorHAnsi" w:hAnsiTheme="minorHAnsi" w:cstheme="minorHAnsi"/>
                <w:szCs w:val="22"/>
                <w:lang w:val="en"/>
              </w:rPr>
            </w:pPr>
          </w:p>
        </w:tc>
        <w:tc>
          <w:tcPr>
            <w:tcW w:w="7371" w:type="dxa"/>
            <w:vAlign w:val="center"/>
            <w:tcPrChange w:id="127" w:author="Etienne BAUDON" w:date="2025-07-28T15:10:00Z">
              <w:tcPr>
                <w:tcW w:w="5529" w:type="dxa"/>
                <w:vAlign w:val="center"/>
              </w:tcPr>
            </w:tcPrChange>
          </w:tcPr>
          <w:p w14:paraId="44663EF8" w14:textId="4061A951" w:rsidR="00753A97" w:rsidRPr="00753A97" w:rsidRDefault="00753A97" w:rsidP="00753A97">
            <w:pPr>
              <w:pStyle w:val="v"/>
              <w:widowControl w:val="0"/>
              <w:spacing w:before="60" w:after="60"/>
              <w:ind w:left="0" w:firstLine="0"/>
              <w:jc w:val="left"/>
              <w:rPr>
                <w:ins w:id="128" w:author="Etienne BAUDON" w:date="2025-07-28T14:58:00Z"/>
                <w:rFonts w:asciiTheme="minorHAnsi" w:hAnsiTheme="minorHAnsi" w:cstheme="minorHAnsi"/>
                <w:szCs w:val="22"/>
                <w:lang w:val="en"/>
                <w:rPrChange w:id="129" w:author="Etienne BAUDON" w:date="2025-07-28T15:03:00Z">
                  <w:rPr>
                    <w:ins w:id="130" w:author="Etienne BAUDON" w:date="2025-07-28T14:58:00Z"/>
                    <w:rFonts w:asciiTheme="minorHAnsi" w:hAnsiTheme="minorHAnsi" w:cstheme="minorHAnsi"/>
                    <w:szCs w:val="22"/>
                    <w:lang w:val="en"/>
                  </w:rPr>
                </w:rPrChange>
              </w:rPr>
              <w:pPrChange w:id="131" w:author="Etienne BAUDON" w:date="2025-07-28T15:04:00Z">
                <w:pPr>
                  <w:pStyle w:val="v"/>
                  <w:widowControl w:val="0"/>
                  <w:spacing w:before="60" w:after="60"/>
                  <w:ind w:left="0" w:firstLine="0"/>
                  <w:jc w:val="left"/>
                </w:pPr>
              </w:pPrChange>
            </w:pPr>
            <w:ins w:id="132" w:author="Etienne BAUDON" w:date="2025-07-28T15:02:00Z">
              <w:r w:rsidRPr="00753A97">
                <w:rPr>
                  <w:rFonts w:asciiTheme="minorHAnsi" w:hAnsiTheme="minorHAnsi" w:cstheme="minorHAnsi"/>
                  <w:szCs w:val="22"/>
                  <w:lang w:val="en"/>
                  <w:rPrChange w:id="133" w:author="Etienne BAUDON" w:date="2025-07-28T15:03:00Z">
                    <w:rPr>
                      <w:rFonts w:cs="Arial"/>
                      <w:i/>
                      <w:iCs/>
                      <w:u w:val="single"/>
                    </w:rPr>
                  </w:rPrChange>
                </w:rPr>
                <w:t>3.3</w:t>
              </w:r>
            </w:ins>
            <w:ins w:id="134" w:author="Etienne BAUDON" w:date="2025-07-28T15:04:00Z">
              <w:r>
                <w:rPr>
                  <w:rFonts w:asciiTheme="minorHAnsi" w:hAnsiTheme="minorHAnsi" w:cstheme="minorHAnsi"/>
                  <w:szCs w:val="22"/>
                  <w:lang w:val="en"/>
                </w:rPr>
                <w:t xml:space="preserve"> – C</w:t>
              </w:r>
            </w:ins>
            <w:ins w:id="135" w:author="Etienne BAUDON" w:date="2025-07-28T15:02:00Z">
              <w:r w:rsidRPr="00753A97">
                <w:rPr>
                  <w:rFonts w:asciiTheme="minorHAnsi" w:hAnsiTheme="minorHAnsi" w:cstheme="minorHAnsi"/>
                  <w:szCs w:val="22"/>
                  <w:lang w:val="en"/>
                  <w:rPrChange w:id="136" w:author="Etienne BAUDON" w:date="2025-07-28T15:03:00Z">
                    <w:rPr>
                      <w:rFonts w:cs="Arial"/>
                      <w:i/>
                      <w:iCs/>
                      <w:u w:val="single"/>
                    </w:rPr>
                  </w:rPrChange>
                </w:rPr>
                <w:t>onduct pre- and post-training surveys to evaluate effectiveness and impact</w:t>
              </w:r>
            </w:ins>
          </w:p>
        </w:tc>
      </w:tr>
      <w:tr w:rsidR="00753A97" w14:paraId="26B1331C" w14:textId="77777777" w:rsidTr="00753A97">
        <w:tc>
          <w:tcPr>
            <w:tcW w:w="9078" w:type="dxa"/>
            <w:gridSpan w:val="2"/>
            <w:vAlign w:val="center"/>
            <w:tcPrChange w:id="137" w:author="Etienne BAUDON" w:date="2025-07-28T15:10:00Z">
              <w:tcPr>
                <w:tcW w:w="7236" w:type="dxa"/>
                <w:gridSpan w:val="2"/>
                <w:vAlign w:val="center"/>
              </w:tcPr>
            </w:tcPrChange>
          </w:tcPr>
          <w:p w14:paraId="6A491419" w14:textId="77777777" w:rsidR="00753A97" w:rsidRDefault="00753A97">
            <w:pPr>
              <w:pStyle w:val="v"/>
              <w:widowControl w:val="0"/>
              <w:spacing w:before="60" w:after="60"/>
              <w:ind w:left="0" w:firstLine="0"/>
              <w:jc w:val="left"/>
              <w:rPr>
                <w:rFonts w:asciiTheme="minorHAnsi" w:hAnsiTheme="minorHAnsi" w:cstheme="minorHAnsi"/>
                <w:b/>
                <w:smallCaps/>
                <w:szCs w:val="22"/>
                <w:highlight w:val="yellow"/>
              </w:rPr>
            </w:pPr>
            <w:r>
              <w:rPr>
                <w:rFonts w:asciiTheme="minorHAnsi" w:hAnsiTheme="minorHAnsi" w:cstheme="minorHAnsi"/>
                <w:b/>
                <w:bCs/>
                <w:smallCaps/>
                <w:szCs w:val="22"/>
                <w:lang w:val="en"/>
              </w:rPr>
              <w:t>Optional tranche 1</w:t>
            </w:r>
          </w:p>
        </w:tc>
      </w:tr>
      <w:tr w:rsidR="00753A97" w14:paraId="5A0BD518" w14:textId="77777777" w:rsidTr="00753A97">
        <w:tc>
          <w:tcPr>
            <w:tcW w:w="1707" w:type="dxa"/>
            <w:vAlign w:val="center"/>
            <w:tcPrChange w:id="138" w:author="Etienne BAUDON" w:date="2025-07-28T15:10:00Z">
              <w:tcPr>
                <w:tcW w:w="1707" w:type="dxa"/>
                <w:vAlign w:val="center"/>
              </w:tcPr>
            </w:tcPrChange>
          </w:tcPr>
          <w:p w14:paraId="770271BD" w14:textId="77777777" w:rsidR="00753A97" w:rsidRDefault="00753A97">
            <w:pPr>
              <w:pStyle w:val="v"/>
              <w:widowControl w:val="0"/>
              <w:spacing w:before="60" w:after="60"/>
              <w:ind w:left="0" w:firstLine="0"/>
              <w:jc w:val="left"/>
              <w:rPr>
                <w:rFonts w:asciiTheme="minorHAnsi" w:hAnsiTheme="minorHAnsi" w:cstheme="minorHAnsi"/>
                <w:szCs w:val="22"/>
                <w:lang w:val="en-US"/>
              </w:rPr>
            </w:pPr>
            <w:r>
              <w:rPr>
                <w:rFonts w:asciiTheme="minorHAnsi" w:hAnsiTheme="minorHAnsi" w:cstheme="minorHAnsi"/>
                <w:szCs w:val="22"/>
                <w:lang w:val="en"/>
              </w:rPr>
              <w:t>Phase 2</w:t>
            </w:r>
            <w:del w:id="139" w:author="Etienne BAUDON" w:date="2025-07-28T15:02:00Z">
              <w:r w:rsidDel="00B567EF">
                <w:rPr>
                  <w:rFonts w:asciiTheme="minorHAnsi" w:hAnsiTheme="minorHAnsi" w:cstheme="minorHAnsi"/>
                  <w:szCs w:val="22"/>
                  <w:lang w:val="en"/>
                </w:rPr>
                <w:delText xml:space="preserve">.3 </w:delText>
              </w:r>
            </w:del>
          </w:p>
        </w:tc>
        <w:tc>
          <w:tcPr>
            <w:tcW w:w="7371" w:type="dxa"/>
            <w:vAlign w:val="center"/>
            <w:tcPrChange w:id="140" w:author="Etienne BAUDON" w:date="2025-07-28T15:10:00Z">
              <w:tcPr>
                <w:tcW w:w="5529" w:type="dxa"/>
                <w:vAlign w:val="center"/>
              </w:tcPr>
            </w:tcPrChange>
          </w:tcPr>
          <w:p w14:paraId="298089ED" w14:textId="33CF6B1A" w:rsidR="00753A97" w:rsidRDefault="00753A97" w:rsidP="00B567EF">
            <w:pPr>
              <w:pStyle w:val="v"/>
              <w:widowControl w:val="0"/>
              <w:spacing w:before="60" w:after="60"/>
              <w:ind w:left="0" w:firstLine="0"/>
              <w:jc w:val="left"/>
              <w:rPr>
                <w:rFonts w:asciiTheme="minorHAnsi" w:hAnsiTheme="minorHAnsi" w:cstheme="minorHAnsi"/>
                <w:szCs w:val="22"/>
                <w:highlight w:val="yellow"/>
                <w:lang w:val="en-US"/>
              </w:rPr>
              <w:pPrChange w:id="141" w:author="Etienne BAUDON" w:date="2025-07-28T15:03:00Z">
                <w:pPr>
                  <w:pStyle w:val="v"/>
                  <w:widowControl w:val="0"/>
                  <w:spacing w:before="60" w:after="60"/>
                  <w:ind w:left="0" w:firstLine="0"/>
                  <w:jc w:val="left"/>
                </w:pPr>
              </w:pPrChange>
            </w:pPr>
            <w:ins w:id="142" w:author="Etienne BAUDON" w:date="2025-07-28T15:03:00Z">
              <w:r>
                <w:rPr>
                  <w:rFonts w:asciiTheme="minorHAnsi" w:hAnsiTheme="minorHAnsi" w:cstheme="minorHAnsi"/>
                  <w:szCs w:val="22"/>
                  <w:lang w:val="en"/>
                </w:rPr>
                <w:t>2.3 – Pro</w:t>
              </w:r>
            </w:ins>
            <w:del w:id="143" w:author="Etienne BAUDON" w:date="2025-07-28T15:03:00Z">
              <w:r w:rsidDel="00B567EF">
                <w:rPr>
                  <w:rFonts w:asciiTheme="minorHAnsi" w:hAnsiTheme="minorHAnsi" w:cstheme="minorHAnsi"/>
                  <w:szCs w:val="22"/>
                  <w:lang w:val="en"/>
                </w:rPr>
                <w:delText>Pro</w:delText>
              </w:r>
            </w:del>
            <w:r>
              <w:rPr>
                <w:rFonts w:asciiTheme="minorHAnsi" w:hAnsiTheme="minorHAnsi" w:cstheme="minorHAnsi"/>
                <w:szCs w:val="22"/>
                <w:lang w:val="en"/>
              </w:rPr>
              <w:t>pose a national steering committee and ecosystem framework</w:t>
            </w:r>
          </w:p>
        </w:tc>
      </w:tr>
    </w:tbl>
    <w:p w14:paraId="12FAD8BB" w14:textId="4C788449" w:rsidR="00891DD0" w:rsidDel="003429FE" w:rsidRDefault="00891DD0">
      <w:pPr>
        <w:pStyle w:val="Titre2"/>
        <w:spacing w:before="120" w:after="60"/>
        <w:rPr>
          <w:del w:id="144" w:author="Etienne BAUDON" w:date="2025-07-28T15:15:00Z"/>
          <w:rFonts w:asciiTheme="minorHAnsi" w:hAnsiTheme="minorHAnsi" w:cstheme="minorHAnsi"/>
          <w:sz w:val="22"/>
          <w:szCs w:val="22"/>
          <w:lang w:val="en"/>
        </w:rPr>
      </w:pPr>
      <w:bookmarkStart w:id="145" w:name="_Toc140836309"/>
    </w:p>
    <w:p w14:paraId="3C593DB3" w14:textId="77777777" w:rsidR="00891DD0" w:rsidRDefault="00B567EF">
      <w:pPr>
        <w:pStyle w:val="Titre2"/>
        <w:spacing w:before="120" w:after="60"/>
        <w:rPr>
          <w:rFonts w:asciiTheme="minorHAnsi" w:hAnsiTheme="minorHAnsi" w:cstheme="minorHAnsi"/>
          <w:sz w:val="22"/>
          <w:szCs w:val="22"/>
          <w:lang w:val="en-GB"/>
        </w:rPr>
      </w:pPr>
      <w:r>
        <w:rPr>
          <w:rFonts w:asciiTheme="minorHAnsi" w:hAnsiTheme="minorHAnsi" w:cstheme="minorHAnsi"/>
          <w:sz w:val="22"/>
          <w:szCs w:val="22"/>
          <w:lang w:val="en"/>
        </w:rPr>
        <w:t xml:space="preserve">Term </w:t>
      </w:r>
      <w:bookmarkEnd w:id="11"/>
      <w:r>
        <w:rPr>
          <w:rFonts w:asciiTheme="minorHAnsi" w:hAnsiTheme="minorHAnsi" w:cstheme="minorHAnsi"/>
          <w:sz w:val="22"/>
          <w:szCs w:val="22"/>
          <w:lang w:val="en"/>
        </w:rPr>
        <w:t>of the Contract</w:t>
      </w:r>
      <w:bookmarkEnd w:id="145"/>
    </w:p>
    <w:p w14:paraId="46A0C59B" w14:textId="77777777" w:rsidR="00891DD0" w:rsidRDefault="00B567E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9 months from its award to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by </w:t>
      </w:r>
      <w:r>
        <w:rPr>
          <w:rFonts w:asciiTheme="minorHAnsi" w:hAnsiTheme="minorHAnsi" w:cstheme="minorHAnsi"/>
          <w:smallCaps/>
          <w:szCs w:val="22"/>
          <w:lang w:val="en"/>
        </w:rPr>
        <w:t>Expertise France</w:t>
      </w:r>
    </w:p>
    <w:p w14:paraId="20C9B363" w14:textId="77777777" w:rsidR="00891DD0" w:rsidRDefault="00B567EF">
      <w:pPr>
        <w:pStyle w:val="v"/>
        <w:widowControl w:val="0"/>
        <w:spacing w:before="120"/>
        <w:ind w:left="556" w:firstLine="0"/>
        <w:rPr>
          <w:rFonts w:asciiTheme="minorHAnsi" w:hAnsiTheme="minorHAnsi" w:cstheme="minorHAnsi"/>
          <w:szCs w:val="22"/>
          <w:lang w:val="en"/>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shall expire after all services/supplies have been delivered by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and all rights and obligations of the Parties resulting from the </w:t>
      </w:r>
      <w:r>
        <w:rPr>
          <w:rFonts w:asciiTheme="minorHAnsi" w:hAnsiTheme="minorHAnsi" w:cstheme="minorHAnsi"/>
          <w:smallCaps/>
          <w:szCs w:val="22"/>
          <w:lang w:val="en"/>
        </w:rPr>
        <w:t>Contract</w:t>
      </w:r>
      <w:r>
        <w:rPr>
          <w:rFonts w:asciiTheme="minorHAnsi" w:hAnsiTheme="minorHAnsi" w:cstheme="minorHAnsi"/>
          <w:szCs w:val="22"/>
          <w:lang w:val="en"/>
        </w:rPr>
        <w:t xml:space="preserve"> have been extinguished. If all or some of the services/supplies remain outstanding by the specified period,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14:paraId="74F39BE7" w14:textId="77777777" w:rsidR="00891DD0" w:rsidRDefault="00B567EF">
      <w:pPr>
        <w:pStyle w:val="v"/>
        <w:widowControl w:val="0"/>
        <w:spacing w:before="120" w:after="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entered into with an initial validity period of 9 months from its award date. This initial validity period will be tacitly renewed for additional periods of validity, up to the maximum amount of 12 months from the award date. </w:t>
      </w:r>
    </w:p>
    <w:tbl>
      <w:tblPr>
        <w:tblStyle w:val="Grilledutableau"/>
        <w:tblW w:w="0" w:type="auto"/>
        <w:tblInd w:w="556" w:type="dxa"/>
        <w:tblLook w:val="04A0" w:firstRow="1" w:lastRow="0" w:firstColumn="1" w:lastColumn="0" w:noHBand="0" w:noVBand="1"/>
      </w:tblPr>
      <w:tblGrid>
        <w:gridCol w:w="4593"/>
        <w:gridCol w:w="4587"/>
      </w:tblGrid>
      <w:tr w:rsidR="00891DD0" w14:paraId="398924B4" w14:textId="77777777">
        <w:tc>
          <w:tcPr>
            <w:tcW w:w="4593" w:type="dxa"/>
            <w:vAlign w:val="center"/>
          </w:tcPr>
          <w:p w14:paraId="40B0DCF0" w14:textId="77777777" w:rsidR="00891DD0" w:rsidRDefault="00B567EF">
            <w:pPr>
              <w:pStyle w:val="v"/>
              <w:widowControl w:val="0"/>
              <w:spacing w:before="60" w:after="60"/>
              <w:ind w:left="0" w:firstLine="0"/>
              <w:jc w:val="left"/>
              <w:rPr>
                <w:rFonts w:asciiTheme="minorHAnsi" w:hAnsiTheme="minorHAnsi" w:cstheme="minorHAnsi"/>
                <w:b/>
                <w:szCs w:val="22"/>
              </w:rPr>
            </w:pPr>
            <w:r>
              <w:rPr>
                <w:rFonts w:asciiTheme="minorHAnsi" w:hAnsiTheme="minorHAnsi" w:cstheme="minorHAnsi"/>
                <w:b/>
                <w:bCs/>
                <w:szCs w:val="22"/>
                <w:lang w:val="en"/>
              </w:rPr>
              <w:t>Validity periods</w:t>
            </w:r>
          </w:p>
        </w:tc>
        <w:tc>
          <w:tcPr>
            <w:tcW w:w="4587" w:type="dxa"/>
            <w:vAlign w:val="center"/>
          </w:tcPr>
          <w:p w14:paraId="5C18ABF1" w14:textId="77777777" w:rsidR="00891DD0" w:rsidRDefault="00B567EF">
            <w:pPr>
              <w:pStyle w:val="v"/>
              <w:widowControl w:val="0"/>
              <w:spacing w:before="60" w:after="60"/>
              <w:ind w:left="0" w:firstLine="0"/>
              <w:jc w:val="center"/>
              <w:rPr>
                <w:rFonts w:asciiTheme="minorHAnsi" w:hAnsiTheme="minorHAnsi" w:cstheme="minorHAnsi"/>
                <w:b/>
                <w:szCs w:val="22"/>
              </w:rPr>
            </w:pPr>
            <w:r>
              <w:rPr>
                <w:rFonts w:asciiTheme="minorHAnsi" w:hAnsiTheme="minorHAnsi" w:cstheme="minorHAnsi"/>
                <w:b/>
                <w:bCs/>
                <w:szCs w:val="22"/>
                <w:lang w:val="en"/>
              </w:rPr>
              <w:t>Duration of validity periods</w:t>
            </w:r>
          </w:p>
        </w:tc>
      </w:tr>
      <w:tr w:rsidR="00891DD0" w14:paraId="29B4A249" w14:textId="77777777">
        <w:tc>
          <w:tcPr>
            <w:tcW w:w="4593" w:type="dxa"/>
            <w:vAlign w:val="center"/>
          </w:tcPr>
          <w:p w14:paraId="5D51D34C" w14:textId="77777777" w:rsidR="00891DD0" w:rsidRDefault="00B567EF">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First period</w:t>
            </w:r>
          </w:p>
        </w:tc>
        <w:tc>
          <w:tcPr>
            <w:tcW w:w="4587" w:type="dxa"/>
            <w:vAlign w:val="center"/>
          </w:tcPr>
          <w:p w14:paraId="2723F682" w14:textId="77777777" w:rsidR="00891DD0" w:rsidRDefault="00B567EF">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9 months</w:t>
            </w:r>
          </w:p>
        </w:tc>
      </w:tr>
      <w:tr w:rsidR="00891DD0" w14:paraId="52D6D583" w14:textId="77777777">
        <w:tc>
          <w:tcPr>
            <w:tcW w:w="4593" w:type="dxa"/>
            <w:vAlign w:val="center"/>
          </w:tcPr>
          <w:p w14:paraId="11C281D2" w14:textId="77777777" w:rsidR="00891DD0" w:rsidRDefault="00B567EF">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Second and last period</w:t>
            </w:r>
          </w:p>
        </w:tc>
        <w:tc>
          <w:tcPr>
            <w:tcW w:w="4587" w:type="dxa"/>
            <w:vAlign w:val="center"/>
          </w:tcPr>
          <w:p w14:paraId="6DFB0AB6" w14:textId="77777777" w:rsidR="00891DD0" w:rsidRDefault="00B567EF">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3 months</w:t>
            </w:r>
          </w:p>
        </w:tc>
      </w:tr>
    </w:tbl>
    <w:p w14:paraId="16C9E3ED" w14:textId="77777777" w:rsidR="00891DD0" w:rsidRDefault="00B567EF">
      <w:pPr>
        <w:pStyle w:val="v"/>
        <w:widowControl w:val="0"/>
        <w:spacing w:before="120"/>
        <w:ind w:left="556" w:firstLine="0"/>
        <w:rPr>
          <w:rFonts w:asciiTheme="minorHAnsi" w:hAnsiTheme="minorHAnsi" w:cstheme="minorHAnsi"/>
          <w:szCs w:val="22"/>
          <w:lang w:val="en"/>
        </w:rPr>
      </w:pPr>
      <w:r>
        <w:rPr>
          <w:rFonts w:asciiTheme="minorHAnsi" w:hAnsiTheme="minorHAnsi" w:cstheme="minorHAnsi"/>
          <w:szCs w:val="22"/>
          <w:lang w:val="en"/>
        </w:rPr>
        <w:lastRenderedPageBreak/>
        <w:t>However, Expertise France reserves the right not to renew any given validity period. In the event of non-renewal, Expertise France will notify its decision at least 2 months prior to the end of the current validity period, by way of registered letter with acknowledgement of receipt. Non-renewal of any given validity period of the Contract does not establish entitlement to any indemnity for the Contractor.</w:t>
      </w:r>
    </w:p>
    <w:p w14:paraId="5A39ACB3" w14:textId="77777777" w:rsidR="00891DD0" w:rsidRDefault="00891DD0">
      <w:pPr>
        <w:pStyle w:val="v"/>
        <w:widowControl w:val="0"/>
        <w:spacing w:before="120"/>
        <w:ind w:left="556" w:firstLine="0"/>
        <w:rPr>
          <w:rFonts w:asciiTheme="minorHAnsi" w:hAnsiTheme="minorHAnsi" w:cstheme="minorHAnsi"/>
          <w:szCs w:val="22"/>
          <w:lang w:val="en-GB"/>
        </w:rPr>
      </w:pPr>
    </w:p>
    <w:p w14:paraId="71A3324E" w14:textId="77777777" w:rsidR="00891DD0" w:rsidRDefault="00B567EF">
      <w:pPr>
        <w:pStyle w:val="Titre2"/>
        <w:spacing w:before="120" w:after="60"/>
        <w:rPr>
          <w:rFonts w:asciiTheme="minorHAnsi" w:hAnsiTheme="minorHAnsi" w:cstheme="minorHAnsi"/>
          <w:sz w:val="22"/>
          <w:szCs w:val="22"/>
          <w:lang w:val="en-GB"/>
        </w:rPr>
      </w:pPr>
      <w:bookmarkStart w:id="146" w:name="_Toc140836310"/>
      <w:r>
        <w:rPr>
          <w:rFonts w:asciiTheme="minorHAnsi" w:hAnsiTheme="minorHAnsi" w:cstheme="minorHAnsi"/>
          <w:sz w:val="22"/>
          <w:szCs w:val="22"/>
          <w:lang w:val="en"/>
        </w:rPr>
        <w:t>Commencement and deadline of service provision</w:t>
      </w:r>
      <w:bookmarkEnd w:id="146"/>
    </w:p>
    <w:p w14:paraId="1CCDCE07" w14:textId="77777777" w:rsidR="00891DD0" w:rsidRDefault="00B567E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service provision deadline under this </w:t>
      </w:r>
      <w:r>
        <w:rPr>
          <w:rFonts w:asciiTheme="minorHAnsi" w:hAnsiTheme="minorHAnsi" w:cstheme="minorHAnsi"/>
          <w:smallCaps/>
          <w:szCs w:val="22"/>
          <w:lang w:val="en"/>
        </w:rPr>
        <w:t>Contract is 9 months</w:t>
      </w:r>
      <w:r>
        <w:rPr>
          <w:rFonts w:asciiTheme="minorHAnsi" w:hAnsiTheme="minorHAnsi" w:cstheme="minorHAnsi"/>
          <w:szCs w:val="22"/>
          <w:lang w:val="en"/>
        </w:rPr>
        <w:t xml:space="preserve"> days from the award date of this </w:t>
      </w:r>
      <w:r>
        <w:rPr>
          <w:rFonts w:asciiTheme="minorHAnsi" w:hAnsiTheme="minorHAnsi" w:cstheme="minorHAnsi"/>
          <w:smallCaps/>
          <w:szCs w:val="22"/>
          <w:lang w:val="en"/>
        </w:rPr>
        <w:t>Contract.</w:t>
      </w:r>
    </w:p>
    <w:p w14:paraId="1E65A768" w14:textId="77777777" w:rsidR="00891DD0" w:rsidRDefault="00B567E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If all or some of the services/supplies remain outstanding within the specified deadline, the </w:t>
      </w:r>
      <w:r>
        <w:rPr>
          <w:rFonts w:asciiTheme="minorHAnsi" w:hAnsiTheme="minorHAnsi" w:cstheme="minorHAnsi"/>
          <w:smallCaps/>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14:paraId="3CD3F17C" w14:textId="77777777" w:rsidR="00891DD0" w:rsidRDefault="00B567EF">
      <w:pPr>
        <w:pStyle w:val="Titre2"/>
        <w:spacing w:before="120" w:after="60"/>
        <w:rPr>
          <w:rFonts w:asciiTheme="minorHAnsi" w:hAnsiTheme="minorHAnsi" w:cstheme="minorHAnsi"/>
          <w:sz w:val="22"/>
          <w:szCs w:val="22"/>
          <w:lang w:val="en-GB"/>
        </w:rPr>
      </w:pPr>
      <w:bookmarkStart w:id="147" w:name="_Toc140836312"/>
      <w:r>
        <w:rPr>
          <w:rFonts w:asciiTheme="minorHAnsi" w:hAnsiTheme="minorHAnsi" w:cstheme="minorHAnsi"/>
          <w:sz w:val="22"/>
          <w:szCs w:val="22"/>
          <w:lang w:val="en"/>
        </w:rPr>
        <w:t>Firming-up of order tranches</w:t>
      </w:r>
      <w:bookmarkEnd w:id="147"/>
    </w:p>
    <w:p w14:paraId="29E3FE6F" w14:textId="77777777" w:rsidR="00891DD0" w:rsidRDefault="00B567E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services due under the firm tranche are triggered on the </w:t>
      </w:r>
      <w:r>
        <w:rPr>
          <w:rFonts w:asciiTheme="minorHAnsi" w:hAnsiTheme="minorHAnsi" w:cstheme="minorHAnsi"/>
          <w:smallCaps/>
          <w:lang w:val="en"/>
        </w:rPr>
        <w:t>Contract</w:t>
      </w:r>
      <w:r>
        <w:rPr>
          <w:rFonts w:asciiTheme="minorHAnsi" w:hAnsiTheme="minorHAnsi" w:cstheme="minorHAnsi"/>
          <w:szCs w:val="22"/>
          <w:lang w:val="en"/>
        </w:rPr>
        <w:t xml:space="preserve"> award date.</w:t>
      </w:r>
    </w:p>
    <w:p w14:paraId="2AA4C0BE" w14:textId="77777777" w:rsidR="00891DD0" w:rsidRDefault="00B567EF">
      <w:pPr>
        <w:pStyle w:val="v"/>
        <w:widowControl w:val="0"/>
        <w:spacing w:before="120"/>
        <w:ind w:left="556" w:firstLine="0"/>
        <w:rPr>
          <w:rFonts w:asciiTheme="minorHAnsi" w:hAnsiTheme="minorHAnsi" w:cstheme="minorHAnsi"/>
          <w:szCs w:val="22"/>
          <w:lang w:val="en-US"/>
        </w:rPr>
      </w:pPr>
      <w:r>
        <w:rPr>
          <w:rFonts w:asciiTheme="minorHAnsi" w:hAnsiTheme="minorHAnsi" w:cstheme="minorHAnsi"/>
          <w:szCs w:val="22"/>
          <w:lang w:val="en"/>
        </w:rPr>
        <w:t>Each optional tranche may be firmed up by a signed service order issued by Expertise France. In case the model of a Taskforce or Council is selected during Phase 2.1, Expertise France might issue a service order to firm up optional tranche 1.</w:t>
      </w:r>
    </w:p>
    <w:p w14:paraId="0D82F964" w14:textId="77777777" w:rsidR="00891DD0" w:rsidRDefault="00B567E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Should any optional tranche not be firmed up,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may not claim any form of indemnity.</w:t>
      </w:r>
    </w:p>
    <w:p w14:paraId="74A625ED" w14:textId="77777777" w:rsidR="00891DD0" w:rsidRDefault="00B567EF">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48" w:name="_Toc140836313"/>
      <w:r>
        <w:rPr>
          <w:rFonts w:asciiTheme="minorHAnsi" w:hAnsiTheme="minorHAnsi"/>
          <w:b/>
          <w:bCs/>
          <w:caps/>
          <w:sz w:val="24"/>
          <w:u w:val="single"/>
          <w:lang w:val="en"/>
        </w:rPr>
        <w:t>Financial provisions</w:t>
      </w:r>
      <w:bookmarkEnd w:id="148"/>
    </w:p>
    <w:p w14:paraId="2509E292" w14:textId="77777777" w:rsidR="00891DD0" w:rsidRDefault="00B567EF">
      <w:pPr>
        <w:pStyle w:val="Titre2"/>
        <w:spacing w:before="120" w:after="60"/>
        <w:rPr>
          <w:rFonts w:asciiTheme="minorHAnsi" w:hAnsiTheme="minorHAnsi" w:cstheme="minorHAnsi"/>
          <w:sz w:val="22"/>
          <w:szCs w:val="22"/>
        </w:rPr>
      </w:pPr>
      <w:bookmarkStart w:id="149" w:name="_Toc524095228"/>
      <w:bookmarkStart w:id="150" w:name="_Toc392669634"/>
      <w:bookmarkStart w:id="151" w:name="_Toc140836314"/>
      <w:r>
        <w:rPr>
          <w:rFonts w:asciiTheme="minorHAnsi" w:hAnsiTheme="minorHAnsi" w:cstheme="minorHAnsi"/>
          <w:sz w:val="22"/>
          <w:szCs w:val="22"/>
          <w:lang w:val="en"/>
        </w:rPr>
        <w:t>Amount of the Contract</w:t>
      </w:r>
      <w:bookmarkEnd w:id="149"/>
      <w:bookmarkEnd w:id="150"/>
      <w:bookmarkEnd w:id="151"/>
    </w:p>
    <w:p w14:paraId="0745BD0E" w14:textId="77777777" w:rsidR="00891DD0" w:rsidRDefault="00B567EF">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w:t>
      </w:r>
      <w:r>
        <w:rPr>
          <w:rFonts w:asciiTheme="minorHAnsi" w:hAnsiTheme="minorHAnsi" w:cstheme="minorHAnsi"/>
          <w:szCs w:val="22"/>
          <w:highlight w:val="yellow"/>
          <w:lang w:val="en"/>
        </w:rPr>
        <w:t>State amount</w:t>
      </w:r>
      <w:r>
        <w:rPr>
          <w:rFonts w:asciiTheme="minorHAnsi" w:hAnsiTheme="minorHAnsi" w:cstheme="minorHAnsi"/>
          <w:szCs w:val="22"/>
          <w:lang w:val="en"/>
        </w:rPr>
        <w:t xml:space="preserve"> in € exc. VAT.</w:t>
      </w:r>
    </w:p>
    <w:p w14:paraId="1972768A" w14:textId="77777777" w:rsidR="00891DD0" w:rsidRDefault="00B567EF">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It is broken down as follows:</w:t>
      </w:r>
    </w:p>
    <w:tbl>
      <w:tblPr>
        <w:tblStyle w:val="Grilledutableau"/>
        <w:tblW w:w="9220" w:type="dxa"/>
        <w:tblInd w:w="556" w:type="dxa"/>
        <w:tblLook w:val="04A0" w:firstRow="1" w:lastRow="0" w:firstColumn="1" w:lastColumn="0" w:noHBand="0" w:noVBand="1"/>
        <w:tblPrChange w:id="152" w:author="Etienne BAUDON" w:date="2025-07-28T15:13:00Z">
          <w:tblPr>
            <w:tblStyle w:val="Grilledutableau"/>
            <w:tblW w:w="9220" w:type="dxa"/>
            <w:tblInd w:w="556" w:type="dxa"/>
            <w:tblLook w:val="04A0" w:firstRow="1" w:lastRow="0" w:firstColumn="1" w:lastColumn="0" w:noHBand="0" w:noVBand="1"/>
          </w:tblPr>
        </w:tblPrChange>
      </w:tblPr>
      <w:tblGrid>
        <w:gridCol w:w="1991"/>
        <w:gridCol w:w="4394"/>
        <w:gridCol w:w="1276"/>
        <w:gridCol w:w="1559"/>
        <w:tblGridChange w:id="153">
          <w:tblGrid>
            <w:gridCol w:w="1991"/>
            <w:gridCol w:w="3685"/>
            <w:gridCol w:w="709"/>
            <w:gridCol w:w="709"/>
            <w:gridCol w:w="567"/>
            <w:gridCol w:w="851"/>
            <w:gridCol w:w="708"/>
            <w:gridCol w:w="1418"/>
          </w:tblGrid>
        </w:tblGridChange>
      </w:tblGrid>
      <w:tr w:rsidR="00753A97" w14:paraId="443E2922" w14:textId="77777777" w:rsidTr="00753A97">
        <w:trPr>
          <w:trHeight w:val="537"/>
          <w:trPrChange w:id="154" w:author="Etienne BAUDON" w:date="2025-07-28T15:13:00Z">
            <w:trPr>
              <w:trHeight w:val="537"/>
            </w:trPr>
          </w:trPrChange>
        </w:trPr>
        <w:tc>
          <w:tcPr>
            <w:tcW w:w="1991" w:type="dxa"/>
            <w:vAlign w:val="center"/>
            <w:tcPrChange w:id="155" w:author="Etienne BAUDON" w:date="2025-07-28T15:13:00Z">
              <w:tcPr>
                <w:tcW w:w="5676" w:type="dxa"/>
                <w:gridSpan w:val="2"/>
                <w:vAlign w:val="center"/>
              </w:tcPr>
            </w:tcPrChange>
          </w:tcPr>
          <w:p w14:paraId="573A454D" w14:textId="77777777" w:rsidR="00753A97" w:rsidRPr="003429FE" w:rsidRDefault="00753A97">
            <w:pPr>
              <w:pStyle w:val="v"/>
              <w:widowControl w:val="0"/>
              <w:spacing w:before="60" w:after="60"/>
              <w:ind w:left="0" w:firstLine="0"/>
              <w:jc w:val="left"/>
              <w:rPr>
                <w:rFonts w:asciiTheme="minorHAnsi" w:hAnsiTheme="minorHAnsi" w:cstheme="minorHAnsi"/>
                <w:b/>
                <w:szCs w:val="22"/>
                <w:rPrChange w:id="156" w:author="Etienne BAUDON" w:date="2025-07-28T15:15:00Z">
                  <w:rPr>
                    <w:rFonts w:asciiTheme="minorHAnsi" w:hAnsiTheme="minorHAnsi" w:cstheme="minorHAnsi"/>
                    <w:b/>
                    <w:szCs w:val="22"/>
                  </w:rPr>
                </w:rPrChange>
              </w:rPr>
            </w:pPr>
            <w:r w:rsidRPr="003429FE">
              <w:rPr>
                <w:rFonts w:asciiTheme="minorHAnsi" w:hAnsiTheme="minorHAnsi" w:cstheme="minorHAnsi"/>
                <w:b/>
                <w:bCs/>
                <w:szCs w:val="22"/>
                <w:lang w:val="en"/>
                <w:rPrChange w:id="157" w:author="Etienne BAUDON" w:date="2025-07-28T15:15:00Z">
                  <w:rPr>
                    <w:rFonts w:asciiTheme="minorHAnsi" w:hAnsiTheme="minorHAnsi" w:cstheme="minorHAnsi"/>
                    <w:b/>
                    <w:bCs/>
                    <w:szCs w:val="22"/>
                    <w:lang w:val="en"/>
                  </w:rPr>
                </w:rPrChange>
              </w:rPr>
              <w:t>ITEM</w:t>
            </w:r>
          </w:p>
        </w:tc>
        <w:tc>
          <w:tcPr>
            <w:tcW w:w="4394" w:type="dxa"/>
            <w:tcPrChange w:id="158" w:author="Etienne BAUDON" w:date="2025-07-28T15:13:00Z">
              <w:tcPr>
                <w:tcW w:w="1418" w:type="dxa"/>
                <w:gridSpan w:val="2"/>
              </w:tcPr>
            </w:tcPrChange>
          </w:tcPr>
          <w:p w14:paraId="7C3D4651" w14:textId="77777777" w:rsidR="00753A97" w:rsidRPr="003429FE" w:rsidRDefault="00753A97">
            <w:pPr>
              <w:pStyle w:val="v"/>
              <w:widowControl w:val="0"/>
              <w:spacing w:before="60" w:after="60"/>
              <w:ind w:left="0" w:firstLine="0"/>
              <w:jc w:val="center"/>
              <w:rPr>
                <w:ins w:id="159" w:author="Etienne BAUDON" w:date="2025-07-28T15:11:00Z"/>
                <w:rFonts w:asciiTheme="minorHAnsi" w:hAnsiTheme="minorHAnsi" w:cstheme="minorHAnsi"/>
                <w:b/>
                <w:bCs/>
                <w:szCs w:val="22"/>
                <w:lang w:val="en"/>
                <w:rPrChange w:id="160" w:author="Etienne BAUDON" w:date="2025-07-28T15:15:00Z">
                  <w:rPr>
                    <w:ins w:id="161" w:author="Etienne BAUDON" w:date="2025-07-28T15:11:00Z"/>
                    <w:rFonts w:asciiTheme="minorHAnsi" w:hAnsiTheme="minorHAnsi" w:cstheme="minorHAnsi"/>
                    <w:b/>
                    <w:bCs/>
                    <w:szCs w:val="22"/>
                    <w:highlight w:val="yellow"/>
                    <w:lang w:val="en"/>
                  </w:rPr>
                </w:rPrChange>
              </w:rPr>
            </w:pPr>
          </w:p>
        </w:tc>
        <w:tc>
          <w:tcPr>
            <w:tcW w:w="1276" w:type="dxa"/>
            <w:vAlign w:val="center"/>
            <w:tcPrChange w:id="162" w:author="Etienne BAUDON" w:date="2025-07-28T15:13:00Z">
              <w:tcPr>
                <w:tcW w:w="1418" w:type="dxa"/>
                <w:gridSpan w:val="2"/>
                <w:vAlign w:val="center"/>
              </w:tcPr>
            </w:tcPrChange>
          </w:tcPr>
          <w:p w14:paraId="71818B83" w14:textId="151FB3B1" w:rsidR="00753A97" w:rsidRPr="003429FE" w:rsidRDefault="00753A97">
            <w:pPr>
              <w:pStyle w:val="v"/>
              <w:widowControl w:val="0"/>
              <w:spacing w:before="60" w:after="60"/>
              <w:ind w:left="0" w:firstLine="0"/>
              <w:jc w:val="center"/>
              <w:rPr>
                <w:rFonts w:asciiTheme="minorHAnsi" w:hAnsiTheme="minorHAnsi" w:cstheme="minorHAnsi"/>
                <w:b/>
                <w:szCs w:val="22"/>
                <w:rPrChange w:id="163" w:author="Etienne BAUDON" w:date="2025-07-28T15:15:00Z">
                  <w:rPr>
                    <w:rFonts w:asciiTheme="minorHAnsi" w:hAnsiTheme="minorHAnsi" w:cstheme="minorHAnsi"/>
                    <w:b/>
                    <w:szCs w:val="22"/>
                    <w:highlight w:val="yellow"/>
                  </w:rPr>
                </w:rPrChange>
              </w:rPr>
            </w:pPr>
            <w:r w:rsidRPr="003429FE">
              <w:rPr>
                <w:rFonts w:asciiTheme="minorHAnsi" w:hAnsiTheme="minorHAnsi" w:cstheme="minorHAnsi"/>
                <w:b/>
                <w:bCs/>
                <w:szCs w:val="22"/>
                <w:lang w:val="en"/>
                <w:rPrChange w:id="164" w:author="Etienne BAUDON" w:date="2025-07-28T15:15:00Z">
                  <w:rPr>
                    <w:rFonts w:asciiTheme="minorHAnsi" w:hAnsiTheme="minorHAnsi" w:cstheme="minorHAnsi"/>
                    <w:b/>
                    <w:bCs/>
                    <w:szCs w:val="22"/>
                    <w:highlight w:val="yellow"/>
                    <w:lang w:val="en"/>
                  </w:rPr>
                </w:rPrChange>
              </w:rPr>
              <w:t>TYPE OF AMOUNT</w:t>
            </w:r>
          </w:p>
        </w:tc>
        <w:tc>
          <w:tcPr>
            <w:tcW w:w="1559" w:type="dxa"/>
            <w:vAlign w:val="center"/>
            <w:tcPrChange w:id="165" w:author="Etienne BAUDON" w:date="2025-07-28T15:13:00Z">
              <w:tcPr>
                <w:tcW w:w="2126" w:type="dxa"/>
                <w:gridSpan w:val="2"/>
                <w:vAlign w:val="center"/>
              </w:tcPr>
            </w:tcPrChange>
          </w:tcPr>
          <w:p w14:paraId="11D21A0D" w14:textId="543089B8" w:rsidR="00753A97" w:rsidRDefault="00753A97">
            <w:pPr>
              <w:pStyle w:val="v"/>
              <w:widowControl w:val="0"/>
              <w:spacing w:before="60" w:after="60"/>
              <w:ind w:left="0" w:firstLine="0"/>
              <w:jc w:val="center"/>
              <w:rPr>
                <w:rFonts w:asciiTheme="minorHAnsi" w:hAnsiTheme="minorHAnsi" w:cstheme="minorHAnsi"/>
                <w:b/>
                <w:szCs w:val="22"/>
                <w:highlight w:val="yellow"/>
              </w:rPr>
            </w:pPr>
            <w:r w:rsidRPr="003429FE">
              <w:rPr>
                <w:rFonts w:asciiTheme="minorHAnsi" w:hAnsiTheme="minorHAnsi" w:cstheme="minorHAnsi"/>
                <w:b/>
                <w:bCs/>
                <w:szCs w:val="22"/>
                <w:lang w:val="en"/>
                <w:rPrChange w:id="166" w:author="Etienne BAUDON" w:date="2025-07-28T15:15:00Z">
                  <w:rPr>
                    <w:rFonts w:asciiTheme="minorHAnsi" w:hAnsiTheme="minorHAnsi" w:cstheme="minorHAnsi"/>
                    <w:b/>
                    <w:bCs/>
                    <w:szCs w:val="22"/>
                    <w:highlight w:val="yellow"/>
                    <w:lang w:val="en"/>
                  </w:rPr>
                </w:rPrChange>
              </w:rPr>
              <w:t>AMOUNT</w:t>
            </w:r>
            <w:ins w:id="167" w:author="Etienne BAUDON" w:date="2025-07-28T15:10:00Z">
              <w:r w:rsidRPr="003429FE">
                <w:rPr>
                  <w:rFonts w:asciiTheme="minorHAnsi" w:hAnsiTheme="minorHAnsi" w:cstheme="minorHAnsi"/>
                  <w:b/>
                  <w:bCs/>
                  <w:szCs w:val="22"/>
                  <w:lang w:val="en"/>
                  <w:rPrChange w:id="168" w:author="Etienne BAUDON" w:date="2025-07-28T15:15:00Z">
                    <w:rPr>
                      <w:rFonts w:asciiTheme="minorHAnsi" w:hAnsiTheme="minorHAnsi" w:cstheme="minorHAnsi"/>
                      <w:b/>
                      <w:bCs/>
                      <w:szCs w:val="22"/>
                      <w:highlight w:val="yellow"/>
                      <w:lang w:val="en"/>
                    </w:rPr>
                  </w:rPrChange>
                </w:rPr>
                <w:t xml:space="preserve"> (exc. VAT)</w:t>
              </w:r>
            </w:ins>
          </w:p>
        </w:tc>
      </w:tr>
      <w:tr w:rsidR="00753A97" w14:paraId="6DB35A6B" w14:textId="77777777" w:rsidTr="00753A97">
        <w:tblPrEx>
          <w:tblPrExChange w:id="169" w:author="Etienne BAUDON" w:date="2025-07-28T15:13:00Z">
            <w:tblPrEx>
              <w:tblW w:w="16591" w:type="dxa"/>
            </w:tblPrEx>
          </w:tblPrExChange>
        </w:tblPrEx>
        <w:trPr>
          <w:trPrChange w:id="170" w:author="Etienne BAUDON" w:date="2025-07-28T15:13:00Z">
            <w:trPr>
              <w:gridAfter w:val="0"/>
              <w:wAfter w:w="7371" w:type="dxa"/>
            </w:trPr>
          </w:trPrChange>
        </w:trPr>
        <w:tc>
          <w:tcPr>
            <w:tcW w:w="9220" w:type="dxa"/>
            <w:gridSpan w:val="4"/>
            <w:tcPrChange w:id="171" w:author="Etienne BAUDON" w:date="2025-07-28T15:13:00Z">
              <w:tcPr>
                <w:tcW w:w="9220" w:type="dxa"/>
                <w:gridSpan w:val="7"/>
              </w:tcPr>
            </w:tcPrChange>
          </w:tcPr>
          <w:p w14:paraId="1FBCD0F9" w14:textId="55BF9A65" w:rsidR="00753A97" w:rsidRPr="003429FE" w:rsidRDefault="00753A97">
            <w:pPr>
              <w:pStyle w:val="v"/>
              <w:widowControl w:val="0"/>
              <w:spacing w:before="60" w:after="60"/>
              <w:ind w:left="0" w:firstLine="0"/>
              <w:jc w:val="left"/>
              <w:rPr>
                <w:rFonts w:asciiTheme="minorHAnsi" w:hAnsiTheme="minorHAnsi" w:cstheme="minorHAnsi"/>
                <w:b/>
                <w:smallCaps/>
                <w:szCs w:val="22"/>
                <w:rPrChange w:id="172" w:author="Etienne BAUDON" w:date="2025-07-28T15:15:00Z">
                  <w:rPr>
                    <w:rFonts w:asciiTheme="minorHAnsi" w:hAnsiTheme="minorHAnsi" w:cstheme="minorHAnsi"/>
                    <w:b/>
                    <w:smallCaps/>
                    <w:szCs w:val="22"/>
                    <w:highlight w:val="yellow"/>
                  </w:rPr>
                </w:rPrChange>
              </w:rPr>
            </w:pPr>
            <w:r w:rsidRPr="003429FE">
              <w:rPr>
                <w:rFonts w:asciiTheme="minorHAnsi" w:hAnsiTheme="minorHAnsi" w:cstheme="minorHAnsi"/>
                <w:b/>
                <w:bCs/>
                <w:smallCaps/>
                <w:szCs w:val="22"/>
                <w:lang w:val="en"/>
                <w:rPrChange w:id="173" w:author="Etienne BAUDON" w:date="2025-07-28T15:15:00Z">
                  <w:rPr>
                    <w:rFonts w:asciiTheme="minorHAnsi" w:hAnsiTheme="minorHAnsi" w:cstheme="minorHAnsi"/>
                    <w:b/>
                    <w:bCs/>
                    <w:smallCaps/>
                    <w:szCs w:val="22"/>
                    <w:highlight w:val="yellow"/>
                    <w:lang w:val="en"/>
                  </w:rPr>
                </w:rPrChange>
              </w:rPr>
              <w:t>Firm tranche</w:t>
            </w:r>
          </w:p>
        </w:tc>
      </w:tr>
      <w:tr w:rsidR="003429FE" w14:paraId="131CF91B" w14:textId="77777777" w:rsidTr="00C36765">
        <w:tc>
          <w:tcPr>
            <w:tcW w:w="1991" w:type="dxa"/>
            <w:vAlign w:val="center"/>
          </w:tcPr>
          <w:p w14:paraId="2F8D4490" w14:textId="035305E2" w:rsidR="003429FE" w:rsidRPr="003429FE" w:rsidDel="003429FE" w:rsidRDefault="003429FE" w:rsidP="003429FE">
            <w:pPr>
              <w:pStyle w:val="v"/>
              <w:widowControl w:val="0"/>
              <w:spacing w:before="60" w:after="60"/>
              <w:ind w:left="0" w:firstLine="0"/>
              <w:jc w:val="center"/>
              <w:rPr>
                <w:del w:id="174" w:author="Etienne BAUDON" w:date="2025-07-28T15:14:00Z"/>
                <w:rFonts w:asciiTheme="minorHAnsi" w:hAnsiTheme="minorHAnsi" w:cstheme="minorHAnsi"/>
                <w:szCs w:val="22"/>
                <w:rPrChange w:id="175" w:author="Etienne BAUDON" w:date="2025-07-28T15:15:00Z">
                  <w:rPr>
                    <w:del w:id="176" w:author="Etienne BAUDON" w:date="2025-07-28T15:14:00Z"/>
                    <w:rFonts w:asciiTheme="minorHAnsi" w:hAnsiTheme="minorHAnsi" w:cstheme="minorHAnsi"/>
                    <w:szCs w:val="22"/>
                  </w:rPr>
                </w:rPrChange>
              </w:rPr>
              <w:pPrChange w:id="177" w:author="Etienne BAUDON" w:date="2025-07-28T15:14:00Z">
                <w:pPr>
                  <w:pStyle w:val="v"/>
                  <w:widowControl w:val="0"/>
                  <w:spacing w:before="60" w:after="60"/>
                  <w:ind w:left="0" w:firstLine="0"/>
                  <w:jc w:val="center"/>
                </w:pPr>
              </w:pPrChange>
            </w:pPr>
            <w:ins w:id="178" w:author="Etienne BAUDON" w:date="2025-07-28T15:13:00Z">
              <w:r w:rsidRPr="003429FE">
                <w:rPr>
                  <w:rFonts w:asciiTheme="minorHAnsi" w:hAnsiTheme="minorHAnsi" w:cstheme="minorHAnsi"/>
                  <w:szCs w:val="22"/>
                  <w:lang w:val="en"/>
                  <w:rPrChange w:id="179" w:author="Etienne BAUDON" w:date="2025-07-28T15:15:00Z">
                    <w:rPr>
                      <w:rFonts w:asciiTheme="minorHAnsi" w:hAnsiTheme="minorHAnsi" w:cstheme="minorHAnsi"/>
                      <w:szCs w:val="22"/>
                      <w:lang w:val="en"/>
                    </w:rPr>
                  </w:rPrChange>
                </w:rPr>
                <w:t>Phase 1</w:t>
              </w:r>
            </w:ins>
            <w:del w:id="180" w:author="Etienne BAUDON" w:date="2025-07-28T15:13:00Z">
              <w:r w:rsidRPr="003429FE" w:rsidDel="00551CD7">
                <w:rPr>
                  <w:rFonts w:asciiTheme="minorHAnsi" w:hAnsiTheme="minorHAnsi" w:cstheme="minorHAnsi"/>
                  <w:szCs w:val="22"/>
                  <w:lang w:val="en"/>
                  <w:rPrChange w:id="181" w:author="Etienne BAUDON" w:date="2025-07-28T15:15:00Z">
                    <w:rPr>
                      <w:rFonts w:asciiTheme="minorHAnsi" w:hAnsiTheme="minorHAnsi" w:cstheme="minorHAnsi"/>
                      <w:szCs w:val="22"/>
                      <w:lang w:val="en"/>
                    </w:rPr>
                  </w:rPrChange>
                </w:rPr>
                <w:delText>Deliverable 1</w:delText>
              </w:r>
            </w:del>
          </w:p>
          <w:p w14:paraId="598C1A22" w14:textId="2DA79E19" w:rsidR="003429FE" w:rsidRPr="003429FE" w:rsidDel="003429FE" w:rsidRDefault="003429FE" w:rsidP="003429FE">
            <w:pPr>
              <w:pStyle w:val="v"/>
              <w:widowControl w:val="0"/>
              <w:spacing w:before="60" w:after="60"/>
              <w:ind w:left="0" w:firstLine="0"/>
              <w:jc w:val="center"/>
              <w:rPr>
                <w:del w:id="182" w:author="Etienne BAUDON" w:date="2025-07-28T15:14:00Z"/>
                <w:rFonts w:asciiTheme="minorHAnsi" w:hAnsiTheme="minorHAnsi" w:cstheme="minorHAnsi"/>
                <w:szCs w:val="22"/>
                <w:lang w:val="en"/>
                <w:rPrChange w:id="183" w:author="Etienne BAUDON" w:date="2025-07-28T15:15:00Z">
                  <w:rPr>
                    <w:del w:id="184" w:author="Etienne BAUDON" w:date="2025-07-28T15:14:00Z"/>
                    <w:rFonts w:asciiTheme="minorHAnsi" w:hAnsiTheme="minorHAnsi" w:cstheme="minorHAnsi"/>
                    <w:szCs w:val="22"/>
                    <w:lang w:val="en"/>
                  </w:rPr>
                </w:rPrChange>
              </w:rPr>
              <w:pPrChange w:id="185" w:author="Etienne BAUDON" w:date="2025-07-28T15:14:00Z">
                <w:pPr>
                  <w:pStyle w:val="v"/>
                  <w:widowControl w:val="0"/>
                  <w:spacing w:before="60" w:after="60"/>
                  <w:ind w:left="0" w:firstLine="0"/>
                  <w:jc w:val="center"/>
                </w:pPr>
              </w:pPrChange>
            </w:pPr>
            <w:del w:id="186" w:author="Etienne BAUDON" w:date="2025-07-28T15:13:00Z">
              <w:r w:rsidRPr="003429FE" w:rsidDel="00753A97">
                <w:rPr>
                  <w:rFonts w:asciiTheme="minorHAnsi" w:hAnsiTheme="minorHAnsi" w:cstheme="minorHAnsi"/>
                  <w:szCs w:val="22"/>
                  <w:lang w:val="en"/>
                  <w:rPrChange w:id="187" w:author="Etienne BAUDON" w:date="2025-07-28T15:15:00Z">
                    <w:rPr>
                      <w:rFonts w:asciiTheme="minorHAnsi" w:hAnsiTheme="minorHAnsi" w:cstheme="minorHAnsi"/>
                      <w:szCs w:val="22"/>
                      <w:lang w:val="en"/>
                    </w:rPr>
                  </w:rPrChange>
                </w:rPr>
                <w:delText>Deliverable 2</w:delText>
              </w:r>
            </w:del>
          </w:p>
          <w:p w14:paraId="14A0B6BB" w14:textId="6ED371AD" w:rsidR="003429FE" w:rsidRPr="003429FE" w:rsidRDefault="003429FE" w:rsidP="003429FE">
            <w:pPr>
              <w:pStyle w:val="v"/>
              <w:widowControl w:val="0"/>
              <w:spacing w:before="60" w:after="60"/>
              <w:ind w:left="0" w:firstLine="0"/>
              <w:jc w:val="center"/>
              <w:rPr>
                <w:rFonts w:asciiTheme="minorHAnsi" w:hAnsiTheme="minorHAnsi" w:cstheme="minorHAnsi"/>
                <w:szCs w:val="22"/>
                <w:rPrChange w:id="188" w:author="Etienne BAUDON" w:date="2025-07-28T15:15:00Z">
                  <w:rPr>
                    <w:rFonts w:asciiTheme="minorHAnsi" w:hAnsiTheme="minorHAnsi" w:cstheme="minorHAnsi"/>
                    <w:szCs w:val="22"/>
                  </w:rPr>
                </w:rPrChange>
              </w:rPr>
              <w:pPrChange w:id="189" w:author="Etienne BAUDON" w:date="2025-07-28T15:14:00Z">
                <w:pPr>
                  <w:pStyle w:val="v"/>
                  <w:widowControl w:val="0"/>
                  <w:spacing w:before="60" w:after="60"/>
                  <w:ind w:left="0"/>
                  <w:jc w:val="center"/>
                </w:pPr>
              </w:pPrChange>
            </w:pPr>
            <w:del w:id="190" w:author="Etienne BAUDON" w:date="2025-07-28T15:13:00Z">
              <w:r w:rsidRPr="003429FE" w:rsidDel="00753A97">
                <w:rPr>
                  <w:rFonts w:asciiTheme="minorHAnsi" w:hAnsiTheme="minorHAnsi" w:cstheme="minorHAnsi"/>
                  <w:szCs w:val="22"/>
                  <w:lang w:val="en"/>
                  <w:rPrChange w:id="191" w:author="Etienne BAUDON" w:date="2025-07-28T15:15:00Z">
                    <w:rPr>
                      <w:rFonts w:asciiTheme="minorHAnsi" w:hAnsiTheme="minorHAnsi" w:cstheme="minorHAnsi"/>
                      <w:szCs w:val="22"/>
                      <w:lang w:val="en"/>
                    </w:rPr>
                  </w:rPrChange>
                </w:rPr>
                <w:delText>Deliverable 3</w:delText>
              </w:r>
            </w:del>
          </w:p>
        </w:tc>
        <w:tc>
          <w:tcPr>
            <w:tcW w:w="4394" w:type="dxa"/>
            <w:vAlign w:val="center"/>
          </w:tcPr>
          <w:p w14:paraId="42448378" w14:textId="6B941B74" w:rsidR="003429FE" w:rsidRPr="003429FE" w:rsidRDefault="00D97013" w:rsidP="003429FE">
            <w:pPr>
              <w:pStyle w:val="v"/>
              <w:widowControl w:val="0"/>
              <w:spacing w:before="60" w:after="60"/>
              <w:ind w:left="0" w:firstLine="0"/>
              <w:jc w:val="left"/>
              <w:rPr>
                <w:ins w:id="192" w:author="Etienne BAUDON" w:date="2025-07-28T15:11:00Z"/>
                <w:rFonts w:asciiTheme="minorHAnsi" w:hAnsiTheme="minorHAnsi" w:cstheme="minorHAnsi"/>
                <w:szCs w:val="22"/>
                <w:lang w:val="en"/>
                <w:rPrChange w:id="193" w:author="Etienne BAUDON" w:date="2025-07-28T15:15:00Z">
                  <w:rPr>
                    <w:ins w:id="194" w:author="Etienne BAUDON" w:date="2025-07-28T15:11:00Z"/>
                    <w:rFonts w:asciiTheme="minorHAnsi" w:hAnsiTheme="minorHAnsi" w:cstheme="minorHAnsi"/>
                    <w:szCs w:val="22"/>
                    <w:highlight w:val="yellow"/>
                    <w:lang w:val="en"/>
                  </w:rPr>
                </w:rPrChange>
              </w:rPr>
              <w:pPrChange w:id="195" w:author="Etienne BAUDON" w:date="2025-07-28T15:16:00Z">
                <w:pPr>
                  <w:pStyle w:val="v"/>
                  <w:widowControl w:val="0"/>
                  <w:spacing w:before="60" w:after="60"/>
                  <w:ind w:left="0" w:firstLine="0"/>
                  <w:jc w:val="center"/>
                </w:pPr>
              </w:pPrChange>
            </w:pPr>
            <w:ins w:id="196" w:author="Etienne BAUDON" w:date="2025-07-28T15:18:00Z">
              <w:r>
                <w:rPr>
                  <w:rFonts w:asciiTheme="minorHAnsi" w:hAnsiTheme="minorHAnsi" w:cstheme="minorHAnsi"/>
                  <w:szCs w:val="22"/>
                  <w:lang w:val="en"/>
                </w:rPr>
                <w:t>D1 – Inception report with detailed work plan and stakeholder mapping</w:t>
              </w:r>
            </w:ins>
          </w:p>
        </w:tc>
        <w:tc>
          <w:tcPr>
            <w:tcW w:w="1276" w:type="dxa"/>
            <w:vAlign w:val="center"/>
          </w:tcPr>
          <w:p w14:paraId="748EE126" w14:textId="4A0F267E" w:rsidR="003429FE" w:rsidRPr="003429FE" w:rsidRDefault="003429FE" w:rsidP="00753A97">
            <w:pPr>
              <w:pStyle w:val="v"/>
              <w:widowControl w:val="0"/>
              <w:spacing w:before="60" w:after="60"/>
              <w:ind w:left="0" w:firstLine="0"/>
              <w:jc w:val="center"/>
              <w:rPr>
                <w:rFonts w:asciiTheme="minorHAnsi" w:hAnsiTheme="minorHAnsi" w:cstheme="minorHAnsi"/>
                <w:szCs w:val="22"/>
                <w:lang w:val="en-GB"/>
                <w:rPrChange w:id="197" w:author="Etienne BAUDON" w:date="2025-07-28T15:15:00Z">
                  <w:rPr>
                    <w:rFonts w:asciiTheme="minorHAnsi" w:hAnsiTheme="minorHAnsi" w:cstheme="minorHAnsi"/>
                    <w:szCs w:val="22"/>
                    <w:highlight w:val="yellow"/>
                    <w:lang w:val="en-GB"/>
                  </w:rPr>
                </w:rPrChange>
              </w:rPr>
            </w:pPr>
            <w:r w:rsidRPr="003429FE">
              <w:rPr>
                <w:rFonts w:asciiTheme="minorHAnsi" w:hAnsiTheme="minorHAnsi" w:cstheme="minorHAnsi"/>
                <w:szCs w:val="22"/>
                <w:lang w:val="en"/>
                <w:rPrChange w:id="198" w:author="Etienne BAUDON" w:date="2025-07-28T15:15:00Z">
                  <w:rPr>
                    <w:rFonts w:asciiTheme="minorHAnsi" w:hAnsiTheme="minorHAnsi" w:cstheme="minorHAnsi"/>
                    <w:szCs w:val="22"/>
                    <w:highlight w:val="yellow"/>
                    <w:lang w:val="en"/>
                  </w:rPr>
                </w:rPrChange>
              </w:rPr>
              <w:t>Fixed price</w:t>
            </w:r>
          </w:p>
        </w:tc>
        <w:tc>
          <w:tcPr>
            <w:tcW w:w="1559" w:type="dxa"/>
            <w:vAlign w:val="center"/>
          </w:tcPr>
          <w:p w14:paraId="28605801" w14:textId="40CDBD8C" w:rsidR="003429FE" w:rsidRDefault="003429FE" w:rsidP="00753A97">
            <w:pPr>
              <w:pStyle w:val="v"/>
              <w:widowControl w:val="0"/>
              <w:spacing w:before="60" w:after="60"/>
              <w:ind w:left="0" w:firstLine="0"/>
              <w:jc w:val="right"/>
              <w:rPr>
                <w:rFonts w:asciiTheme="minorHAnsi" w:hAnsiTheme="minorHAnsi" w:cstheme="minorHAnsi"/>
                <w:szCs w:val="22"/>
                <w:highlight w:val="yellow"/>
              </w:rPr>
              <w:pPrChange w:id="199" w:author="Etienne BAUDON" w:date="2025-07-28T15:10:00Z">
                <w:pPr>
                  <w:pStyle w:val="v"/>
                  <w:widowControl w:val="0"/>
                  <w:spacing w:before="60" w:after="60"/>
                  <w:ind w:left="0" w:firstLine="0"/>
                  <w:jc w:val="right"/>
                </w:pPr>
              </w:pPrChange>
            </w:pPr>
            <w:r>
              <w:rPr>
                <w:rFonts w:asciiTheme="minorHAnsi" w:hAnsiTheme="minorHAnsi" w:cstheme="minorHAnsi"/>
                <w:szCs w:val="22"/>
                <w:highlight w:val="yellow"/>
                <w:lang w:val="en"/>
              </w:rPr>
              <w:t>€</w:t>
            </w:r>
            <w:del w:id="200" w:author="Etienne BAUDON" w:date="2025-07-28T15:10:00Z">
              <w:r w:rsidDel="00753A97">
                <w:rPr>
                  <w:rFonts w:asciiTheme="minorHAnsi" w:hAnsiTheme="minorHAnsi" w:cstheme="minorHAnsi"/>
                  <w:szCs w:val="22"/>
                  <w:highlight w:val="yellow"/>
                  <w:lang w:val="en"/>
                </w:rPr>
                <w:delText xml:space="preserve"> exc. VAT.</w:delText>
              </w:r>
            </w:del>
          </w:p>
        </w:tc>
      </w:tr>
      <w:tr w:rsidR="003429FE" w14:paraId="786E05EC" w14:textId="77777777" w:rsidTr="003429FE">
        <w:trPr>
          <w:trPrChange w:id="201" w:author="Etienne BAUDON" w:date="2025-07-28T15:15:00Z">
            <w:trPr>
              <w:gridAfter w:val="0"/>
            </w:trPr>
          </w:trPrChange>
        </w:trPr>
        <w:tc>
          <w:tcPr>
            <w:tcW w:w="1991" w:type="dxa"/>
            <w:vMerge w:val="restart"/>
            <w:shd w:val="clear" w:color="auto" w:fill="auto"/>
            <w:vAlign w:val="center"/>
            <w:tcPrChange w:id="202" w:author="Etienne BAUDON" w:date="2025-07-28T15:15:00Z">
              <w:tcPr>
                <w:tcW w:w="1991" w:type="dxa"/>
                <w:vMerge w:val="restart"/>
                <w:vAlign w:val="center"/>
              </w:tcPr>
            </w:tcPrChange>
          </w:tcPr>
          <w:p w14:paraId="275ACE96" w14:textId="77777777" w:rsidR="003429FE" w:rsidRPr="003429FE" w:rsidDel="003429FE" w:rsidRDefault="003429FE" w:rsidP="00753A97">
            <w:pPr>
              <w:pStyle w:val="v"/>
              <w:widowControl w:val="0"/>
              <w:spacing w:before="60" w:after="60"/>
              <w:ind w:left="0" w:firstLine="0"/>
              <w:jc w:val="center"/>
              <w:rPr>
                <w:del w:id="203" w:author="Etienne BAUDON" w:date="2025-07-28T15:15:00Z"/>
                <w:rFonts w:asciiTheme="minorHAnsi" w:hAnsiTheme="minorHAnsi" w:cstheme="minorHAnsi"/>
                <w:szCs w:val="22"/>
                <w:lang w:val="en"/>
                <w:rPrChange w:id="204" w:author="Etienne BAUDON" w:date="2025-07-28T15:15:00Z">
                  <w:rPr>
                    <w:del w:id="205" w:author="Etienne BAUDON" w:date="2025-07-28T15:15:00Z"/>
                    <w:rFonts w:asciiTheme="minorHAnsi" w:hAnsiTheme="minorHAnsi" w:cstheme="minorHAnsi"/>
                    <w:szCs w:val="22"/>
                    <w:lang w:val="en"/>
                  </w:rPr>
                </w:rPrChange>
              </w:rPr>
            </w:pPr>
            <w:ins w:id="206" w:author="Etienne BAUDON" w:date="2025-07-28T15:13:00Z">
              <w:r w:rsidRPr="003429FE">
                <w:rPr>
                  <w:rFonts w:asciiTheme="minorHAnsi" w:hAnsiTheme="minorHAnsi" w:cstheme="minorHAnsi"/>
                  <w:szCs w:val="22"/>
                  <w:lang w:val="en"/>
                  <w:rPrChange w:id="207" w:author="Etienne BAUDON" w:date="2025-07-28T15:15:00Z">
                    <w:rPr>
                      <w:rFonts w:asciiTheme="minorHAnsi" w:hAnsiTheme="minorHAnsi" w:cstheme="minorHAnsi"/>
                      <w:szCs w:val="22"/>
                      <w:lang w:val="en"/>
                    </w:rPr>
                  </w:rPrChange>
                </w:rPr>
                <w:t>Phase 2</w:t>
              </w:r>
            </w:ins>
            <w:del w:id="208" w:author="Etienne BAUDON" w:date="2025-07-28T15:13:00Z">
              <w:r w:rsidRPr="003429FE" w:rsidDel="00551CD7">
                <w:rPr>
                  <w:rFonts w:asciiTheme="minorHAnsi" w:hAnsiTheme="minorHAnsi" w:cstheme="minorHAnsi"/>
                  <w:szCs w:val="22"/>
                  <w:lang w:val="en"/>
                  <w:rPrChange w:id="209" w:author="Etienne BAUDON" w:date="2025-07-28T15:15:00Z">
                    <w:rPr>
                      <w:rFonts w:asciiTheme="minorHAnsi" w:hAnsiTheme="minorHAnsi" w:cstheme="minorHAnsi"/>
                      <w:szCs w:val="22"/>
                      <w:lang w:val="en"/>
                    </w:rPr>
                  </w:rPrChange>
                </w:rPr>
                <w:delText>Deliverable 5</w:delText>
              </w:r>
            </w:del>
          </w:p>
          <w:p w14:paraId="61B40E3B" w14:textId="5FCDCAA8" w:rsidR="003429FE" w:rsidRPr="003429FE" w:rsidDel="003429FE" w:rsidRDefault="003429FE" w:rsidP="003429FE">
            <w:pPr>
              <w:pStyle w:val="v"/>
              <w:widowControl w:val="0"/>
              <w:spacing w:before="60" w:after="60"/>
              <w:ind w:left="0" w:firstLine="0"/>
              <w:jc w:val="center"/>
              <w:rPr>
                <w:del w:id="210" w:author="Etienne BAUDON" w:date="2025-07-28T15:15:00Z"/>
                <w:rFonts w:asciiTheme="minorHAnsi" w:hAnsiTheme="minorHAnsi" w:cstheme="minorHAnsi"/>
                <w:szCs w:val="22"/>
                <w:lang w:val="en"/>
                <w:rPrChange w:id="211" w:author="Etienne BAUDON" w:date="2025-07-28T15:15:00Z">
                  <w:rPr>
                    <w:del w:id="212" w:author="Etienne BAUDON" w:date="2025-07-28T15:15:00Z"/>
                    <w:rFonts w:asciiTheme="minorHAnsi" w:hAnsiTheme="minorHAnsi" w:cstheme="minorHAnsi"/>
                    <w:szCs w:val="22"/>
                    <w:lang w:val="en"/>
                  </w:rPr>
                </w:rPrChange>
              </w:rPr>
              <w:pPrChange w:id="213" w:author="Etienne BAUDON" w:date="2025-07-28T15:15:00Z">
                <w:pPr>
                  <w:pStyle w:val="v"/>
                  <w:widowControl w:val="0"/>
                  <w:spacing w:before="60" w:after="60"/>
                  <w:ind w:left="0" w:firstLine="0"/>
                  <w:jc w:val="center"/>
                </w:pPr>
              </w:pPrChange>
            </w:pPr>
            <w:del w:id="214" w:author="Etienne BAUDON" w:date="2025-07-28T15:13:00Z">
              <w:r w:rsidRPr="003429FE" w:rsidDel="00753A97">
                <w:rPr>
                  <w:rFonts w:asciiTheme="minorHAnsi" w:hAnsiTheme="minorHAnsi" w:cstheme="minorHAnsi"/>
                  <w:szCs w:val="22"/>
                  <w:lang w:val="en"/>
                  <w:rPrChange w:id="215" w:author="Etienne BAUDON" w:date="2025-07-28T15:15:00Z">
                    <w:rPr>
                      <w:rFonts w:asciiTheme="minorHAnsi" w:hAnsiTheme="minorHAnsi" w:cstheme="minorHAnsi"/>
                      <w:szCs w:val="22"/>
                      <w:lang w:val="en"/>
                    </w:rPr>
                  </w:rPrChange>
                </w:rPr>
                <w:delText>Deliverable 6</w:delText>
              </w:r>
            </w:del>
          </w:p>
          <w:p w14:paraId="5392E10C" w14:textId="77777777" w:rsidR="003429FE" w:rsidRPr="003429FE" w:rsidDel="003429FE" w:rsidRDefault="003429FE" w:rsidP="00753A97">
            <w:pPr>
              <w:pStyle w:val="v"/>
              <w:widowControl w:val="0"/>
              <w:spacing w:before="60" w:after="60"/>
              <w:ind w:left="0" w:firstLine="0"/>
              <w:jc w:val="center"/>
              <w:rPr>
                <w:del w:id="216" w:author="Etienne BAUDON" w:date="2025-07-28T15:14:00Z"/>
                <w:rFonts w:asciiTheme="minorHAnsi" w:hAnsiTheme="minorHAnsi" w:cstheme="minorHAnsi"/>
                <w:szCs w:val="22"/>
                <w:lang w:val="en"/>
                <w:rPrChange w:id="217" w:author="Etienne BAUDON" w:date="2025-07-28T15:15:00Z">
                  <w:rPr>
                    <w:del w:id="218" w:author="Etienne BAUDON" w:date="2025-07-28T15:14:00Z"/>
                    <w:rFonts w:asciiTheme="minorHAnsi" w:hAnsiTheme="minorHAnsi" w:cstheme="minorHAnsi"/>
                    <w:szCs w:val="22"/>
                    <w:lang w:val="en"/>
                  </w:rPr>
                </w:rPrChange>
              </w:rPr>
            </w:pPr>
            <w:del w:id="219" w:author="Etienne BAUDON" w:date="2025-07-28T15:13:00Z">
              <w:r w:rsidRPr="003429FE" w:rsidDel="00753A97">
                <w:rPr>
                  <w:rFonts w:asciiTheme="minorHAnsi" w:hAnsiTheme="minorHAnsi" w:cstheme="minorHAnsi"/>
                  <w:szCs w:val="22"/>
                  <w:lang w:val="en"/>
                  <w:rPrChange w:id="220" w:author="Etienne BAUDON" w:date="2025-07-28T15:15:00Z">
                    <w:rPr>
                      <w:rFonts w:asciiTheme="minorHAnsi" w:hAnsiTheme="minorHAnsi" w:cstheme="minorHAnsi"/>
                      <w:szCs w:val="22"/>
                      <w:lang w:val="en"/>
                    </w:rPr>
                  </w:rPrChange>
                </w:rPr>
                <w:delText>Deliverable 7</w:delText>
              </w:r>
            </w:del>
          </w:p>
          <w:p w14:paraId="3EB02A05" w14:textId="44D06D9D" w:rsidR="003429FE" w:rsidRPr="003429FE" w:rsidRDefault="003429FE" w:rsidP="003429FE">
            <w:pPr>
              <w:pStyle w:val="v"/>
              <w:widowControl w:val="0"/>
              <w:spacing w:before="60" w:after="60"/>
              <w:ind w:left="0" w:firstLine="0"/>
              <w:jc w:val="center"/>
              <w:rPr>
                <w:rFonts w:asciiTheme="minorHAnsi" w:hAnsiTheme="minorHAnsi" w:cstheme="minorHAnsi"/>
                <w:szCs w:val="22"/>
                <w:lang w:val="en"/>
                <w:rPrChange w:id="221" w:author="Etienne BAUDON" w:date="2025-07-28T15:15:00Z">
                  <w:rPr>
                    <w:rFonts w:asciiTheme="minorHAnsi" w:hAnsiTheme="minorHAnsi" w:cstheme="minorHAnsi"/>
                    <w:szCs w:val="22"/>
                    <w:lang w:val="en"/>
                  </w:rPr>
                </w:rPrChange>
              </w:rPr>
              <w:pPrChange w:id="222" w:author="Etienne BAUDON" w:date="2025-07-28T15:14:00Z">
                <w:pPr>
                  <w:pStyle w:val="v"/>
                  <w:widowControl w:val="0"/>
                  <w:spacing w:before="60" w:after="60"/>
                  <w:ind w:left="0"/>
                  <w:jc w:val="center"/>
                </w:pPr>
              </w:pPrChange>
            </w:pPr>
            <w:del w:id="223" w:author="Etienne BAUDON" w:date="2025-07-28T15:13:00Z">
              <w:r w:rsidRPr="003429FE" w:rsidDel="00753A97">
                <w:rPr>
                  <w:rFonts w:asciiTheme="minorHAnsi" w:hAnsiTheme="minorHAnsi" w:cstheme="minorHAnsi"/>
                  <w:szCs w:val="22"/>
                  <w:lang w:val="en"/>
                  <w:rPrChange w:id="224" w:author="Etienne BAUDON" w:date="2025-07-28T15:15:00Z">
                    <w:rPr>
                      <w:rFonts w:asciiTheme="minorHAnsi" w:hAnsiTheme="minorHAnsi" w:cstheme="minorHAnsi"/>
                      <w:szCs w:val="22"/>
                      <w:lang w:val="en"/>
                    </w:rPr>
                  </w:rPrChange>
                </w:rPr>
                <w:delText>Deliverable 8</w:delText>
              </w:r>
            </w:del>
          </w:p>
        </w:tc>
        <w:tc>
          <w:tcPr>
            <w:tcW w:w="4394" w:type="dxa"/>
            <w:shd w:val="clear" w:color="auto" w:fill="auto"/>
            <w:vAlign w:val="center"/>
            <w:tcPrChange w:id="225" w:author="Etienne BAUDON" w:date="2025-07-28T15:15:00Z">
              <w:tcPr>
                <w:tcW w:w="4394" w:type="dxa"/>
                <w:gridSpan w:val="2"/>
                <w:vAlign w:val="center"/>
              </w:tcPr>
            </w:tcPrChange>
          </w:tcPr>
          <w:p w14:paraId="023F7BEB" w14:textId="653501BE" w:rsidR="003429FE" w:rsidRPr="003429FE" w:rsidRDefault="00D97013" w:rsidP="003429FE">
            <w:pPr>
              <w:pStyle w:val="v"/>
              <w:widowControl w:val="0"/>
              <w:spacing w:before="60" w:after="60"/>
              <w:ind w:left="0" w:firstLine="0"/>
              <w:jc w:val="left"/>
              <w:rPr>
                <w:ins w:id="226" w:author="Etienne BAUDON" w:date="2025-07-28T15:11:00Z"/>
                <w:rFonts w:asciiTheme="minorHAnsi" w:hAnsiTheme="minorHAnsi" w:cstheme="minorHAnsi"/>
                <w:szCs w:val="22"/>
                <w:lang w:val="en"/>
                <w:rPrChange w:id="227" w:author="Etienne BAUDON" w:date="2025-07-28T15:15:00Z">
                  <w:rPr>
                    <w:ins w:id="228" w:author="Etienne BAUDON" w:date="2025-07-28T15:11:00Z"/>
                    <w:rFonts w:asciiTheme="minorHAnsi" w:hAnsiTheme="minorHAnsi" w:cstheme="minorHAnsi"/>
                    <w:szCs w:val="22"/>
                    <w:highlight w:val="yellow"/>
                    <w:lang w:val="en"/>
                  </w:rPr>
                </w:rPrChange>
              </w:rPr>
              <w:pPrChange w:id="229" w:author="Etienne BAUDON" w:date="2025-07-28T15:16:00Z">
                <w:pPr>
                  <w:pStyle w:val="v"/>
                  <w:widowControl w:val="0"/>
                  <w:spacing w:before="60" w:after="60"/>
                  <w:ind w:left="0" w:firstLine="0"/>
                  <w:jc w:val="center"/>
                </w:pPr>
              </w:pPrChange>
            </w:pPr>
            <w:ins w:id="230" w:author="Etienne BAUDON" w:date="2025-07-28T15:18:00Z">
              <w:r>
                <w:rPr>
                  <w:rFonts w:asciiTheme="minorHAnsi" w:hAnsiTheme="minorHAnsi" w:cstheme="minorHAnsi"/>
                  <w:szCs w:val="22"/>
                  <w:lang w:val="en"/>
                </w:rPr>
                <w:t>D2 – Validated assessment report outlining the recommended institutional model for the national mechanism in Sri Lanka</w:t>
              </w:r>
            </w:ins>
          </w:p>
        </w:tc>
        <w:tc>
          <w:tcPr>
            <w:tcW w:w="1276" w:type="dxa"/>
            <w:shd w:val="clear" w:color="auto" w:fill="auto"/>
            <w:vAlign w:val="center"/>
            <w:tcPrChange w:id="231" w:author="Etienne BAUDON" w:date="2025-07-28T15:15:00Z">
              <w:tcPr>
                <w:tcW w:w="1276" w:type="dxa"/>
                <w:gridSpan w:val="2"/>
                <w:vAlign w:val="center"/>
              </w:tcPr>
            </w:tcPrChange>
          </w:tcPr>
          <w:p w14:paraId="0748E686" w14:textId="40D33906" w:rsidR="003429FE" w:rsidRPr="003429FE" w:rsidRDefault="003429FE" w:rsidP="00753A97">
            <w:pPr>
              <w:pStyle w:val="v"/>
              <w:widowControl w:val="0"/>
              <w:spacing w:before="60" w:after="60"/>
              <w:ind w:left="0" w:firstLine="0"/>
              <w:jc w:val="center"/>
              <w:rPr>
                <w:rFonts w:asciiTheme="minorHAnsi" w:hAnsiTheme="minorHAnsi" w:cstheme="minorHAnsi"/>
                <w:szCs w:val="22"/>
                <w:lang w:val="en"/>
                <w:rPrChange w:id="232" w:author="Etienne BAUDON" w:date="2025-07-28T15:15:00Z">
                  <w:rPr>
                    <w:rFonts w:asciiTheme="minorHAnsi" w:hAnsiTheme="minorHAnsi" w:cstheme="minorHAnsi"/>
                    <w:szCs w:val="22"/>
                    <w:highlight w:val="yellow"/>
                    <w:lang w:val="en"/>
                  </w:rPr>
                </w:rPrChange>
              </w:rPr>
            </w:pPr>
            <w:r w:rsidRPr="003429FE">
              <w:rPr>
                <w:rFonts w:asciiTheme="minorHAnsi" w:hAnsiTheme="minorHAnsi" w:cstheme="minorHAnsi"/>
                <w:szCs w:val="22"/>
                <w:lang w:val="en"/>
                <w:rPrChange w:id="233" w:author="Etienne BAUDON" w:date="2025-07-28T15:15:00Z">
                  <w:rPr>
                    <w:rFonts w:asciiTheme="minorHAnsi" w:hAnsiTheme="minorHAnsi" w:cstheme="minorHAnsi"/>
                    <w:szCs w:val="22"/>
                    <w:highlight w:val="yellow"/>
                    <w:lang w:val="en"/>
                  </w:rPr>
                </w:rPrChange>
              </w:rPr>
              <w:t>Fixed price</w:t>
            </w:r>
          </w:p>
        </w:tc>
        <w:tc>
          <w:tcPr>
            <w:tcW w:w="1559" w:type="dxa"/>
            <w:vAlign w:val="center"/>
            <w:tcPrChange w:id="234" w:author="Etienne BAUDON" w:date="2025-07-28T15:15:00Z">
              <w:tcPr>
                <w:tcW w:w="1559" w:type="dxa"/>
                <w:gridSpan w:val="2"/>
                <w:vAlign w:val="center"/>
              </w:tcPr>
            </w:tcPrChange>
          </w:tcPr>
          <w:p w14:paraId="12C05AF4" w14:textId="651ABC89" w:rsidR="003429FE" w:rsidRDefault="003429FE" w:rsidP="00753A97">
            <w:pPr>
              <w:pStyle w:val="v"/>
              <w:widowControl w:val="0"/>
              <w:spacing w:before="60" w:after="60"/>
              <w:ind w:left="0" w:firstLine="0"/>
              <w:jc w:val="right"/>
              <w:rPr>
                <w:rFonts w:asciiTheme="minorHAnsi" w:hAnsiTheme="minorHAnsi" w:cstheme="minorHAnsi"/>
                <w:szCs w:val="22"/>
                <w:highlight w:val="yellow"/>
                <w:lang w:val="en"/>
              </w:rPr>
              <w:pPrChange w:id="235" w:author="Etienne BAUDON" w:date="2025-07-28T15:10:00Z">
                <w:pPr>
                  <w:pStyle w:val="v"/>
                  <w:widowControl w:val="0"/>
                  <w:spacing w:before="60" w:after="60"/>
                  <w:ind w:left="0" w:firstLine="0"/>
                  <w:jc w:val="right"/>
                </w:pPr>
              </w:pPrChange>
            </w:pPr>
            <w:r>
              <w:rPr>
                <w:rFonts w:asciiTheme="minorHAnsi" w:hAnsiTheme="minorHAnsi" w:cstheme="minorHAnsi"/>
                <w:szCs w:val="22"/>
                <w:highlight w:val="yellow"/>
                <w:lang w:val="en"/>
              </w:rPr>
              <w:t>€</w:t>
            </w:r>
            <w:del w:id="236" w:author="Etienne BAUDON" w:date="2025-07-28T15:10:00Z">
              <w:r w:rsidDel="00753A97">
                <w:rPr>
                  <w:rFonts w:asciiTheme="minorHAnsi" w:hAnsiTheme="minorHAnsi" w:cstheme="minorHAnsi"/>
                  <w:szCs w:val="22"/>
                  <w:highlight w:val="yellow"/>
                  <w:lang w:val="en"/>
                </w:rPr>
                <w:delText xml:space="preserve"> exc. VAT.</w:delText>
              </w:r>
            </w:del>
          </w:p>
        </w:tc>
      </w:tr>
      <w:tr w:rsidR="003429FE" w14:paraId="37B83BF1" w14:textId="77777777" w:rsidTr="003429FE">
        <w:trPr>
          <w:trPrChange w:id="237" w:author="Etienne BAUDON" w:date="2025-07-28T15:15:00Z">
            <w:trPr>
              <w:gridAfter w:val="0"/>
            </w:trPr>
          </w:trPrChange>
        </w:trPr>
        <w:tc>
          <w:tcPr>
            <w:tcW w:w="1991" w:type="dxa"/>
            <w:vMerge/>
            <w:shd w:val="clear" w:color="auto" w:fill="auto"/>
            <w:vAlign w:val="center"/>
            <w:tcPrChange w:id="238" w:author="Etienne BAUDON" w:date="2025-07-28T15:15:00Z">
              <w:tcPr>
                <w:tcW w:w="1991" w:type="dxa"/>
                <w:vMerge/>
                <w:vAlign w:val="center"/>
              </w:tcPr>
            </w:tcPrChange>
          </w:tcPr>
          <w:p w14:paraId="2FE63349" w14:textId="122EC57C" w:rsidR="003429FE" w:rsidRPr="003429FE" w:rsidRDefault="003429FE" w:rsidP="00753A97">
            <w:pPr>
              <w:pStyle w:val="v"/>
              <w:widowControl w:val="0"/>
              <w:spacing w:before="60" w:after="60"/>
              <w:ind w:left="0"/>
              <w:jc w:val="center"/>
              <w:rPr>
                <w:rFonts w:asciiTheme="minorHAnsi" w:hAnsiTheme="minorHAnsi" w:cstheme="minorHAnsi"/>
                <w:szCs w:val="22"/>
                <w:lang w:val="en"/>
                <w:rPrChange w:id="239" w:author="Etienne BAUDON" w:date="2025-07-28T15:15:00Z">
                  <w:rPr>
                    <w:rFonts w:asciiTheme="minorHAnsi" w:hAnsiTheme="minorHAnsi" w:cstheme="minorHAnsi"/>
                    <w:szCs w:val="22"/>
                    <w:lang w:val="en"/>
                  </w:rPr>
                </w:rPrChange>
              </w:rPr>
            </w:pPr>
          </w:p>
        </w:tc>
        <w:tc>
          <w:tcPr>
            <w:tcW w:w="4394" w:type="dxa"/>
            <w:shd w:val="clear" w:color="auto" w:fill="auto"/>
            <w:vAlign w:val="center"/>
            <w:tcPrChange w:id="240" w:author="Etienne BAUDON" w:date="2025-07-28T15:15:00Z">
              <w:tcPr>
                <w:tcW w:w="4394" w:type="dxa"/>
                <w:gridSpan w:val="2"/>
                <w:vAlign w:val="center"/>
              </w:tcPr>
            </w:tcPrChange>
          </w:tcPr>
          <w:p w14:paraId="7C152CBD" w14:textId="13C1440C" w:rsidR="003429FE" w:rsidRPr="003429FE" w:rsidRDefault="00D97013" w:rsidP="003429FE">
            <w:pPr>
              <w:pStyle w:val="v"/>
              <w:widowControl w:val="0"/>
              <w:spacing w:before="60" w:after="60"/>
              <w:ind w:left="0" w:firstLine="0"/>
              <w:jc w:val="left"/>
              <w:rPr>
                <w:ins w:id="241" w:author="Etienne BAUDON" w:date="2025-07-28T15:11:00Z"/>
                <w:rFonts w:asciiTheme="minorHAnsi" w:hAnsiTheme="minorHAnsi" w:cstheme="minorHAnsi"/>
                <w:szCs w:val="22"/>
                <w:lang w:val="en"/>
                <w:rPrChange w:id="242" w:author="Etienne BAUDON" w:date="2025-07-28T15:15:00Z">
                  <w:rPr>
                    <w:ins w:id="243" w:author="Etienne BAUDON" w:date="2025-07-28T15:11:00Z"/>
                    <w:rFonts w:asciiTheme="minorHAnsi" w:hAnsiTheme="minorHAnsi" w:cstheme="minorHAnsi"/>
                    <w:szCs w:val="22"/>
                    <w:highlight w:val="yellow"/>
                    <w:lang w:val="en"/>
                  </w:rPr>
                </w:rPrChange>
              </w:rPr>
              <w:pPrChange w:id="244" w:author="Etienne BAUDON" w:date="2025-07-28T15:16:00Z">
                <w:pPr>
                  <w:pStyle w:val="v"/>
                  <w:widowControl w:val="0"/>
                  <w:spacing w:before="60" w:after="60"/>
                  <w:ind w:left="0" w:firstLine="0"/>
                  <w:jc w:val="center"/>
                </w:pPr>
              </w:pPrChange>
            </w:pPr>
            <w:ins w:id="245" w:author="Etienne BAUDON" w:date="2025-07-28T15:19:00Z">
              <w:r>
                <w:rPr>
                  <w:rFonts w:asciiTheme="minorHAnsi" w:hAnsiTheme="minorHAnsi" w:cstheme="minorHAnsi"/>
                  <w:szCs w:val="22"/>
                  <w:lang w:val="en"/>
                </w:rPr>
                <w:t>D3 – Validated Operating Guidelines</w:t>
              </w:r>
            </w:ins>
          </w:p>
        </w:tc>
        <w:tc>
          <w:tcPr>
            <w:tcW w:w="1276" w:type="dxa"/>
            <w:shd w:val="clear" w:color="auto" w:fill="auto"/>
            <w:vAlign w:val="center"/>
            <w:tcPrChange w:id="246" w:author="Etienne BAUDON" w:date="2025-07-28T15:15:00Z">
              <w:tcPr>
                <w:tcW w:w="1276" w:type="dxa"/>
                <w:gridSpan w:val="2"/>
                <w:vAlign w:val="center"/>
              </w:tcPr>
            </w:tcPrChange>
          </w:tcPr>
          <w:p w14:paraId="2D4A376F" w14:textId="58818697" w:rsidR="003429FE" w:rsidRPr="003429FE" w:rsidRDefault="003429FE" w:rsidP="00753A97">
            <w:pPr>
              <w:pStyle w:val="v"/>
              <w:widowControl w:val="0"/>
              <w:spacing w:before="60" w:after="60"/>
              <w:ind w:left="0" w:firstLine="0"/>
              <w:jc w:val="center"/>
              <w:rPr>
                <w:rFonts w:asciiTheme="minorHAnsi" w:hAnsiTheme="minorHAnsi" w:cstheme="minorHAnsi"/>
                <w:szCs w:val="22"/>
                <w:lang w:val="en"/>
                <w:rPrChange w:id="247" w:author="Etienne BAUDON" w:date="2025-07-28T15:15:00Z">
                  <w:rPr>
                    <w:rFonts w:asciiTheme="minorHAnsi" w:hAnsiTheme="minorHAnsi" w:cstheme="minorHAnsi"/>
                    <w:szCs w:val="22"/>
                    <w:highlight w:val="yellow"/>
                    <w:lang w:val="en"/>
                  </w:rPr>
                </w:rPrChange>
              </w:rPr>
            </w:pPr>
            <w:r w:rsidRPr="003429FE">
              <w:rPr>
                <w:rFonts w:asciiTheme="minorHAnsi" w:hAnsiTheme="minorHAnsi" w:cstheme="minorHAnsi"/>
                <w:szCs w:val="22"/>
                <w:lang w:val="en"/>
                <w:rPrChange w:id="248" w:author="Etienne BAUDON" w:date="2025-07-28T15:15:00Z">
                  <w:rPr>
                    <w:rFonts w:asciiTheme="minorHAnsi" w:hAnsiTheme="minorHAnsi" w:cstheme="minorHAnsi"/>
                    <w:szCs w:val="22"/>
                    <w:highlight w:val="yellow"/>
                    <w:lang w:val="en"/>
                  </w:rPr>
                </w:rPrChange>
              </w:rPr>
              <w:t>Fixed price</w:t>
            </w:r>
          </w:p>
        </w:tc>
        <w:tc>
          <w:tcPr>
            <w:tcW w:w="1559" w:type="dxa"/>
            <w:vAlign w:val="center"/>
            <w:tcPrChange w:id="249" w:author="Etienne BAUDON" w:date="2025-07-28T15:15:00Z">
              <w:tcPr>
                <w:tcW w:w="1559" w:type="dxa"/>
                <w:gridSpan w:val="2"/>
                <w:vAlign w:val="center"/>
              </w:tcPr>
            </w:tcPrChange>
          </w:tcPr>
          <w:p w14:paraId="133D74D8" w14:textId="4292ADDA" w:rsidR="003429FE" w:rsidRDefault="003429FE" w:rsidP="00753A97">
            <w:pPr>
              <w:pStyle w:val="v"/>
              <w:widowControl w:val="0"/>
              <w:spacing w:before="60" w:after="60"/>
              <w:ind w:left="0" w:firstLine="0"/>
              <w:jc w:val="right"/>
              <w:rPr>
                <w:rFonts w:asciiTheme="minorHAnsi" w:hAnsiTheme="minorHAnsi" w:cstheme="minorHAnsi"/>
                <w:szCs w:val="22"/>
                <w:highlight w:val="yellow"/>
                <w:lang w:val="en"/>
              </w:rPr>
              <w:pPrChange w:id="250" w:author="Etienne BAUDON" w:date="2025-07-28T15:10:00Z">
                <w:pPr>
                  <w:pStyle w:val="v"/>
                  <w:widowControl w:val="0"/>
                  <w:spacing w:before="60" w:after="60"/>
                  <w:ind w:left="0" w:firstLine="0"/>
                  <w:jc w:val="right"/>
                </w:pPr>
              </w:pPrChange>
            </w:pPr>
            <w:r>
              <w:rPr>
                <w:rFonts w:asciiTheme="minorHAnsi" w:hAnsiTheme="minorHAnsi" w:cstheme="minorHAnsi"/>
                <w:szCs w:val="22"/>
                <w:highlight w:val="yellow"/>
                <w:lang w:val="en"/>
              </w:rPr>
              <w:t>€</w:t>
            </w:r>
            <w:del w:id="251" w:author="Etienne BAUDON" w:date="2025-07-28T15:10:00Z">
              <w:r w:rsidDel="00753A97">
                <w:rPr>
                  <w:rFonts w:asciiTheme="minorHAnsi" w:hAnsiTheme="minorHAnsi" w:cstheme="minorHAnsi"/>
                  <w:szCs w:val="22"/>
                  <w:highlight w:val="yellow"/>
                  <w:lang w:val="en"/>
                </w:rPr>
                <w:delText xml:space="preserve"> exc. VAT.</w:delText>
              </w:r>
            </w:del>
          </w:p>
        </w:tc>
      </w:tr>
      <w:tr w:rsidR="003429FE" w14:paraId="34F004CA" w14:textId="77777777" w:rsidTr="003429FE">
        <w:trPr>
          <w:trPrChange w:id="252" w:author="Etienne BAUDON" w:date="2025-07-28T15:15:00Z">
            <w:trPr>
              <w:gridAfter w:val="0"/>
            </w:trPr>
          </w:trPrChange>
        </w:trPr>
        <w:tc>
          <w:tcPr>
            <w:tcW w:w="1991" w:type="dxa"/>
            <w:vMerge/>
            <w:shd w:val="clear" w:color="auto" w:fill="auto"/>
            <w:vAlign w:val="center"/>
            <w:tcPrChange w:id="253" w:author="Etienne BAUDON" w:date="2025-07-28T15:15:00Z">
              <w:tcPr>
                <w:tcW w:w="1991" w:type="dxa"/>
                <w:vMerge/>
                <w:vAlign w:val="center"/>
              </w:tcPr>
            </w:tcPrChange>
          </w:tcPr>
          <w:p w14:paraId="31E04C3E" w14:textId="5787A62B" w:rsidR="003429FE" w:rsidRPr="003429FE" w:rsidRDefault="003429FE" w:rsidP="00753A97">
            <w:pPr>
              <w:pStyle w:val="v"/>
              <w:widowControl w:val="0"/>
              <w:spacing w:before="60" w:after="60"/>
              <w:ind w:left="0"/>
              <w:jc w:val="center"/>
              <w:rPr>
                <w:rFonts w:asciiTheme="minorHAnsi" w:hAnsiTheme="minorHAnsi" w:cstheme="minorHAnsi"/>
                <w:szCs w:val="22"/>
                <w:lang w:val="en"/>
                <w:rPrChange w:id="254" w:author="Etienne BAUDON" w:date="2025-07-28T15:15:00Z">
                  <w:rPr>
                    <w:rFonts w:asciiTheme="minorHAnsi" w:hAnsiTheme="minorHAnsi" w:cstheme="minorHAnsi"/>
                    <w:szCs w:val="22"/>
                    <w:lang w:val="en"/>
                  </w:rPr>
                </w:rPrChange>
              </w:rPr>
            </w:pPr>
          </w:p>
        </w:tc>
        <w:tc>
          <w:tcPr>
            <w:tcW w:w="4394" w:type="dxa"/>
            <w:shd w:val="clear" w:color="auto" w:fill="auto"/>
            <w:vAlign w:val="center"/>
            <w:tcPrChange w:id="255" w:author="Etienne BAUDON" w:date="2025-07-28T15:15:00Z">
              <w:tcPr>
                <w:tcW w:w="4394" w:type="dxa"/>
                <w:gridSpan w:val="2"/>
                <w:vAlign w:val="center"/>
              </w:tcPr>
            </w:tcPrChange>
          </w:tcPr>
          <w:p w14:paraId="7E97B919" w14:textId="3A793EF0" w:rsidR="003429FE" w:rsidRPr="003429FE" w:rsidRDefault="00D97013" w:rsidP="003429FE">
            <w:pPr>
              <w:pStyle w:val="v"/>
              <w:widowControl w:val="0"/>
              <w:spacing w:before="60" w:after="60"/>
              <w:ind w:left="0" w:firstLine="0"/>
              <w:jc w:val="left"/>
              <w:rPr>
                <w:ins w:id="256" w:author="Etienne BAUDON" w:date="2025-07-28T15:11:00Z"/>
                <w:rFonts w:asciiTheme="minorHAnsi" w:hAnsiTheme="minorHAnsi" w:cstheme="minorHAnsi"/>
                <w:szCs w:val="22"/>
                <w:lang w:val="en"/>
                <w:rPrChange w:id="257" w:author="Etienne BAUDON" w:date="2025-07-28T15:15:00Z">
                  <w:rPr>
                    <w:ins w:id="258" w:author="Etienne BAUDON" w:date="2025-07-28T15:11:00Z"/>
                    <w:rFonts w:asciiTheme="minorHAnsi" w:hAnsiTheme="minorHAnsi" w:cstheme="minorHAnsi"/>
                    <w:szCs w:val="22"/>
                    <w:highlight w:val="yellow"/>
                    <w:lang w:val="en"/>
                  </w:rPr>
                </w:rPrChange>
              </w:rPr>
              <w:pPrChange w:id="259" w:author="Etienne BAUDON" w:date="2025-07-28T15:16:00Z">
                <w:pPr>
                  <w:pStyle w:val="v"/>
                  <w:widowControl w:val="0"/>
                  <w:spacing w:before="60" w:after="60"/>
                  <w:ind w:left="0" w:firstLine="0"/>
                  <w:jc w:val="center"/>
                </w:pPr>
              </w:pPrChange>
            </w:pPr>
            <w:ins w:id="260" w:author="Etienne BAUDON" w:date="2025-07-28T15:19:00Z">
              <w:r>
                <w:rPr>
                  <w:rFonts w:asciiTheme="minorHAnsi" w:hAnsiTheme="minorHAnsi" w:cstheme="minorHAnsi"/>
                  <w:szCs w:val="22"/>
                  <w:lang w:val="en"/>
                </w:rPr>
                <w:t xml:space="preserve">D5 </w:t>
              </w:r>
            </w:ins>
            <w:ins w:id="261" w:author="Etienne BAUDON" w:date="2025-07-28T15:20:00Z">
              <w:r>
                <w:rPr>
                  <w:rFonts w:asciiTheme="minorHAnsi" w:hAnsiTheme="minorHAnsi" w:cstheme="minorHAnsi"/>
                  <w:szCs w:val="22"/>
                  <w:lang w:val="en"/>
                </w:rPr>
                <w:t>–</w:t>
              </w:r>
            </w:ins>
            <w:ins w:id="262" w:author="Etienne BAUDON" w:date="2025-07-28T15:19:00Z">
              <w:r>
                <w:rPr>
                  <w:rFonts w:asciiTheme="minorHAnsi" w:hAnsiTheme="minorHAnsi" w:cstheme="minorHAnsi"/>
                  <w:szCs w:val="22"/>
                  <w:lang w:val="en"/>
                </w:rPr>
                <w:t xml:space="preserve"> Roadmap </w:t>
              </w:r>
            </w:ins>
            <w:ins w:id="263" w:author="Etienne BAUDON" w:date="2025-07-28T15:20:00Z">
              <w:r>
                <w:rPr>
                  <w:rFonts w:asciiTheme="minorHAnsi" w:hAnsiTheme="minorHAnsi" w:cstheme="minorHAnsi"/>
                  <w:szCs w:val="22"/>
                  <w:lang w:val="en"/>
                </w:rPr>
                <w:t>for strengthening corporate GSS+ bonds ecosystem</w:t>
              </w:r>
            </w:ins>
          </w:p>
        </w:tc>
        <w:tc>
          <w:tcPr>
            <w:tcW w:w="1276" w:type="dxa"/>
            <w:shd w:val="clear" w:color="auto" w:fill="auto"/>
            <w:vAlign w:val="center"/>
            <w:tcPrChange w:id="264" w:author="Etienne BAUDON" w:date="2025-07-28T15:15:00Z">
              <w:tcPr>
                <w:tcW w:w="1276" w:type="dxa"/>
                <w:gridSpan w:val="2"/>
                <w:vAlign w:val="center"/>
              </w:tcPr>
            </w:tcPrChange>
          </w:tcPr>
          <w:p w14:paraId="04D9A923" w14:textId="5362565B" w:rsidR="003429FE" w:rsidRPr="003429FE" w:rsidRDefault="003429FE" w:rsidP="00753A97">
            <w:pPr>
              <w:pStyle w:val="v"/>
              <w:widowControl w:val="0"/>
              <w:spacing w:before="60" w:after="60"/>
              <w:ind w:left="0" w:firstLine="0"/>
              <w:jc w:val="center"/>
              <w:rPr>
                <w:rFonts w:asciiTheme="minorHAnsi" w:hAnsiTheme="minorHAnsi" w:cstheme="minorHAnsi"/>
                <w:szCs w:val="22"/>
                <w:lang w:val="en"/>
                <w:rPrChange w:id="265" w:author="Etienne BAUDON" w:date="2025-07-28T15:15:00Z">
                  <w:rPr>
                    <w:rFonts w:asciiTheme="minorHAnsi" w:hAnsiTheme="minorHAnsi" w:cstheme="minorHAnsi"/>
                    <w:szCs w:val="22"/>
                    <w:highlight w:val="yellow"/>
                    <w:lang w:val="en"/>
                  </w:rPr>
                </w:rPrChange>
              </w:rPr>
            </w:pPr>
            <w:r w:rsidRPr="003429FE">
              <w:rPr>
                <w:rFonts w:asciiTheme="minorHAnsi" w:hAnsiTheme="minorHAnsi" w:cstheme="minorHAnsi"/>
                <w:szCs w:val="22"/>
                <w:lang w:val="en"/>
                <w:rPrChange w:id="266" w:author="Etienne BAUDON" w:date="2025-07-28T15:15:00Z">
                  <w:rPr>
                    <w:rFonts w:asciiTheme="minorHAnsi" w:hAnsiTheme="minorHAnsi" w:cstheme="minorHAnsi"/>
                    <w:szCs w:val="22"/>
                    <w:highlight w:val="yellow"/>
                    <w:lang w:val="en"/>
                  </w:rPr>
                </w:rPrChange>
              </w:rPr>
              <w:t>Fixed price</w:t>
            </w:r>
          </w:p>
        </w:tc>
        <w:tc>
          <w:tcPr>
            <w:tcW w:w="1559" w:type="dxa"/>
            <w:vAlign w:val="center"/>
            <w:tcPrChange w:id="267" w:author="Etienne BAUDON" w:date="2025-07-28T15:15:00Z">
              <w:tcPr>
                <w:tcW w:w="1559" w:type="dxa"/>
                <w:gridSpan w:val="2"/>
                <w:vAlign w:val="center"/>
              </w:tcPr>
            </w:tcPrChange>
          </w:tcPr>
          <w:p w14:paraId="2D3A698D" w14:textId="6B07A1FC" w:rsidR="003429FE" w:rsidRDefault="003429FE" w:rsidP="00753A97">
            <w:pPr>
              <w:pStyle w:val="v"/>
              <w:widowControl w:val="0"/>
              <w:spacing w:before="60" w:after="60"/>
              <w:ind w:left="0" w:firstLine="0"/>
              <w:jc w:val="right"/>
              <w:rPr>
                <w:rFonts w:asciiTheme="minorHAnsi" w:hAnsiTheme="minorHAnsi" w:cstheme="minorHAnsi"/>
                <w:szCs w:val="22"/>
                <w:highlight w:val="yellow"/>
                <w:lang w:val="en"/>
              </w:rPr>
            </w:pPr>
            <w:ins w:id="268" w:author="Etienne BAUDON" w:date="2025-07-28T15:11:00Z">
              <w:r>
                <w:rPr>
                  <w:rFonts w:asciiTheme="minorHAnsi" w:hAnsiTheme="minorHAnsi" w:cstheme="minorHAnsi"/>
                  <w:szCs w:val="22"/>
                  <w:highlight w:val="yellow"/>
                  <w:lang w:val="en"/>
                </w:rPr>
                <w:t>€</w:t>
              </w:r>
            </w:ins>
            <w:del w:id="269" w:author="Etienne BAUDON" w:date="2025-07-28T15:11:00Z">
              <w:r w:rsidDel="00753A97">
                <w:rPr>
                  <w:rFonts w:asciiTheme="minorHAnsi" w:hAnsiTheme="minorHAnsi" w:cstheme="minorHAnsi"/>
                  <w:szCs w:val="22"/>
                  <w:highlight w:val="yellow"/>
                  <w:lang w:val="en"/>
                </w:rPr>
                <w:delText>€ exc. VAT.</w:delText>
              </w:r>
            </w:del>
          </w:p>
        </w:tc>
      </w:tr>
      <w:tr w:rsidR="003429FE" w14:paraId="12959152" w14:textId="77777777" w:rsidTr="003429FE">
        <w:trPr>
          <w:trPrChange w:id="270" w:author="Etienne BAUDON" w:date="2025-07-28T15:15:00Z">
            <w:trPr>
              <w:gridAfter w:val="0"/>
            </w:trPr>
          </w:trPrChange>
        </w:trPr>
        <w:tc>
          <w:tcPr>
            <w:tcW w:w="1991" w:type="dxa"/>
            <w:vMerge/>
            <w:shd w:val="clear" w:color="auto" w:fill="auto"/>
            <w:vAlign w:val="center"/>
            <w:tcPrChange w:id="271" w:author="Etienne BAUDON" w:date="2025-07-28T15:15:00Z">
              <w:tcPr>
                <w:tcW w:w="1991" w:type="dxa"/>
                <w:vMerge/>
                <w:vAlign w:val="center"/>
              </w:tcPr>
            </w:tcPrChange>
          </w:tcPr>
          <w:p w14:paraId="76F4868E" w14:textId="6E8AE36B" w:rsidR="003429FE" w:rsidRPr="003429FE" w:rsidRDefault="003429FE" w:rsidP="00753A97">
            <w:pPr>
              <w:pStyle w:val="v"/>
              <w:widowControl w:val="0"/>
              <w:spacing w:before="60" w:after="60"/>
              <w:ind w:left="0" w:firstLine="0"/>
              <w:jc w:val="center"/>
              <w:rPr>
                <w:rFonts w:asciiTheme="minorHAnsi" w:hAnsiTheme="minorHAnsi" w:cstheme="minorHAnsi"/>
                <w:szCs w:val="22"/>
                <w:lang w:val="en"/>
                <w:rPrChange w:id="272" w:author="Etienne BAUDON" w:date="2025-07-28T15:15:00Z">
                  <w:rPr>
                    <w:rFonts w:asciiTheme="minorHAnsi" w:hAnsiTheme="minorHAnsi" w:cstheme="minorHAnsi"/>
                    <w:szCs w:val="22"/>
                    <w:lang w:val="en"/>
                  </w:rPr>
                </w:rPrChange>
              </w:rPr>
            </w:pPr>
          </w:p>
        </w:tc>
        <w:tc>
          <w:tcPr>
            <w:tcW w:w="4394" w:type="dxa"/>
            <w:shd w:val="clear" w:color="auto" w:fill="auto"/>
            <w:vAlign w:val="center"/>
            <w:tcPrChange w:id="273" w:author="Etienne BAUDON" w:date="2025-07-28T15:15:00Z">
              <w:tcPr>
                <w:tcW w:w="4394" w:type="dxa"/>
                <w:gridSpan w:val="2"/>
                <w:vAlign w:val="center"/>
              </w:tcPr>
            </w:tcPrChange>
          </w:tcPr>
          <w:p w14:paraId="58F22C3C" w14:textId="7E731BB1" w:rsidR="003429FE" w:rsidRPr="003429FE" w:rsidRDefault="00D97013" w:rsidP="00D97013">
            <w:pPr>
              <w:pStyle w:val="v"/>
              <w:widowControl w:val="0"/>
              <w:spacing w:before="60" w:after="60"/>
              <w:ind w:left="0" w:firstLine="0"/>
              <w:jc w:val="left"/>
              <w:rPr>
                <w:ins w:id="274" w:author="Etienne BAUDON" w:date="2025-07-28T15:11:00Z"/>
                <w:rFonts w:asciiTheme="minorHAnsi" w:hAnsiTheme="minorHAnsi" w:cstheme="minorHAnsi"/>
                <w:szCs w:val="22"/>
                <w:lang w:val="en"/>
                <w:rPrChange w:id="275" w:author="Etienne BAUDON" w:date="2025-07-28T15:15:00Z">
                  <w:rPr>
                    <w:ins w:id="276" w:author="Etienne BAUDON" w:date="2025-07-28T15:11:00Z"/>
                    <w:rFonts w:asciiTheme="minorHAnsi" w:hAnsiTheme="minorHAnsi" w:cstheme="minorHAnsi"/>
                    <w:szCs w:val="22"/>
                    <w:highlight w:val="yellow"/>
                    <w:lang w:val="en"/>
                  </w:rPr>
                </w:rPrChange>
              </w:rPr>
              <w:pPrChange w:id="277" w:author="Etienne BAUDON" w:date="2025-07-28T15:21:00Z">
                <w:pPr>
                  <w:pStyle w:val="v"/>
                  <w:widowControl w:val="0"/>
                  <w:spacing w:before="60" w:after="60"/>
                  <w:ind w:left="0" w:firstLine="0"/>
                  <w:jc w:val="center"/>
                </w:pPr>
              </w:pPrChange>
            </w:pPr>
            <w:ins w:id="278" w:author="Etienne BAUDON" w:date="2025-07-28T15:21:00Z">
              <w:r>
                <w:rPr>
                  <w:rFonts w:asciiTheme="minorHAnsi" w:hAnsiTheme="minorHAnsi" w:cstheme="minorHAnsi"/>
                  <w:szCs w:val="22"/>
                  <w:lang w:val="en"/>
                </w:rPr>
                <w:t xml:space="preserve">D6 – High-level launch event programme </w:t>
              </w:r>
              <w:r>
                <w:rPr>
                  <w:rFonts w:asciiTheme="minorHAnsi" w:hAnsiTheme="minorHAnsi" w:cstheme="minorHAnsi"/>
                  <w:szCs w:val="22"/>
                  <w:lang w:val="en"/>
                </w:rPr>
                <w:lastRenderedPageBreak/>
                <w:t>report</w:t>
              </w:r>
            </w:ins>
          </w:p>
        </w:tc>
        <w:tc>
          <w:tcPr>
            <w:tcW w:w="1276" w:type="dxa"/>
            <w:shd w:val="clear" w:color="auto" w:fill="auto"/>
            <w:vAlign w:val="center"/>
            <w:tcPrChange w:id="279" w:author="Etienne BAUDON" w:date="2025-07-28T15:15:00Z">
              <w:tcPr>
                <w:tcW w:w="1276" w:type="dxa"/>
                <w:gridSpan w:val="2"/>
                <w:vAlign w:val="center"/>
              </w:tcPr>
            </w:tcPrChange>
          </w:tcPr>
          <w:p w14:paraId="1DDAF93D" w14:textId="1DA4DE55" w:rsidR="003429FE" w:rsidRPr="003429FE" w:rsidRDefault="003429FE" w:rsidP="00753A97">
            <w:pPr>
              <w:pStyle w:val="v"/>
              <w:widowControl w:val="0"/>
              <w:spacing w:before="60" w:after="60"/>
              <w:ind w:left="0" w:firstLine="0"/>
              <w:jc w:val="center"/>
              <w:rPr>
                <w:rFonts w:asciiTheme="minorHAnsi" w:hAnsiTheme="minorHAnsi" w:cstheme="minorHAnsi"/>
                <w:szCs w:val="22"/>
                <w:lang w:val="en"/>
                <w:rPrChange w:id="280" w:author="Etienne BAUDON" w:date="2025-07-28T15:15:00Z">
                  <w:rPr>
                    <w:rFonts w:asciiTheme="minorHAnsi" w:hAnsiTheme="minorHAnsi" w:cstheme="minorHAnsi"/>
                    <w:szCs w:val="22"/>
                    <w:highlight w:val="yellow"/>
                    <w:lang w:val="en"/>
                  </w:rPr>
                </w:rPrChange>
              </w:rPr>
            </w:pPr>
            <w:r w:rsidRPr="003429FE">
              <w:rPr>
                <w:rFonts w:asciiTheme="minorHAnsi" w:hAnsiTheme="minorHAnsi" w:cstheme="minorHAnsi"/>
                <w:szCs w:val="22"/>
                <w:lang w:val="en"/>
                <w:rPrChange w:id="281" w:author="Etienne BAUDON" w:date="2025-07-28T15:15:00Z">
                  <w:rPr>
                    <w:rFonts w:asciiTheme="minorHAnsi" w:hAnsiTheme="minorHAnsi" w:cstheme="minorHAnsi"/>
                    <w:szCs w:val="22"/>
                    <w:highlight w:val="yellow"/>
                    <w:lang w:val="en"/>
                  </w:rPr>
                </w:rPrChange>
              </w:rPr>
              <w:lastRenderedPageBreak/>
              <w:t>Fixed price</w:t>
            </w:r>
          </w:p>
        </w:tc>
        <w:tc>
          <w:tcPr>
            <w:tcW w:w="1559" w:type="dxa"/>
            <w:vAlign w:val="center"/>
            <w:tcPrChange w:id="282" w:author="Etienne BAUDON" w:date="2025-07-28T15:15:00Z">
              <w:tcPr>
                <w:tcW w:w="1559" w:type="dxa"/>
                <w:gridSpan w:val="2"/>
                <w:vAlign w:val="center"/>
              </w:tcPr>
            </w:tcPrChange>
          </w:tcPr>
          <w:p w14:paraId="7498522D" w14:textId="30F25A54" w:rsidR="003429FE" w:rsidRDefault="003429FE" w:rsidP="00753A97">
            <w:pPr>
              <w:pStyle w:val="v"/>
              <w:widowControl w:val="0"/>
              <w:spacing w:before="60" w:after="60"/>
              <w:ind w:left="0" w:firstLine="0"/>
              <w:jc w:val="right"/>
              <w:rPr>
                <w:rFonts w:asciiTheme="minorHAnsi" w:hAnsiTheme="minorHAnsi" w:cstheme="minorHAnsi"/>
                <w:szCs w:val="22"/>
                <w:highlight w:val="yellow"/>
                <w:lang w:val="en"/>
              </w:rPr>
              <w:pPrChange w:id="283" w:author="Etienne BAUDON" w:date="2025-07-28T15:12:00Z">
                <w:pPr>
                  <w:pStyle w:val="v"/>
                  <w:widowControl w:val="0"/>
                  <w:spacing w:before="60" w:after="60"/>
                  <w:ind w:left="0" w:firstLine="0"/>
                  <w:jc w:val="right"/>
                </w:pPr>
              </w:pPrChange>
            </w:pPr>
            <w:r>
              <w:rPr>
                <w:rFonts w:asciiTheme="minorHAnsi" w:hAnsiTheme="minorHAnsi" w:cstheme="minorHAnsi"/>
                <w:szCs w:val="22"/>
                <w:highlight w:val="yellow"/>
                <w:lang w:val="en"/>
              </w:rPr>
              <w:t>€</w:t>
            </w:r>
            <w:del w:id="284" w:author="Etienne BAUDON" w:date="2025-07-28T15:12:00Z">
              <w:r w:rsidDel="00753A97">
                <w:rPr>
                  <w:rFonts w:asciiTheme="minorHAnsi" w:hAnsiTheme="minorHAnsi" w:cstheme="minorHAnsi"/>
                  <w:szCs w:val="22"/>
                  <w:highlight w:val="yellow"/>
                  <w:lang w:val="en"/>
                </w:rPr>
                <w:delText xml:space="preserve"> exc. VAT.</w:delText>
              </w:r>
            </w:del>
          </w:p>
        </w:tc>
      </w:tr>
      <w:tr w:rsidR="003429FE" w14:paraId="0DFBF2FD" w14:textId="77777777" w:rsidTr="003429FE">
        <w:trPr>
          <w:trPrChange w:id="285" w:author="Etienne BAUDON" w:date="2025-07-28T15:15:00Z">
            <w:trPr>
              <w:gridAfter w:val="0"/>
            </w:trPr>
          </w:trPrChange>
        </w:trPr>
        <w:tc>
          <w:tcPr>
            <w:tcW w:w="1991" w:type="dxa"/>
            <w:vMerge w:val="restart"/>
            <w:shd w:val="clear" w:color="auto" w:fill="auto"/>
            <w:vAlign w:val="center"/>
            <w:tcPrChange w:id="286" w:author="Etienne BAUDON" w:date="2025-07-28T15:15:00Z">
              <w:tcPr>
                <w:tcW w:w="1991" w:type="dxa"/>
                <w:vMerge w:val="restart"/>
                <w:vAlign w:val="center"/>
              </w:tcPr>
            </w:tcPrChange>
          </w:tcPr>
          <w:p w14:paraId="0EF4ABC4" w14:textId="58FDC354" w:rsidR="003429FE" w:rsidRPr="003429FE" w:rsidRDefault="003429FE" w:rsidP="00753A97">
            <w:pPr>
              <w:pStyle w:val="v"/>
              <w:widowControl w:val="0"/>
              <w:spacing w:before="60" w:after="60"/>
              <w:ind w:left="0" w:firstLine="0"/>
              <w:jc w:val="center"/>
              <w:rPr>
                <w:rFonts w:asciiTheme="minorHAnsi" w:hAnsiTheme="minorHAnsi" w:cstheme="minorHAnsi"/>
                <w:szCs w:val="22"/>
                <w:lang w:val="en"/>
                <w:rPrChange w:id="287" w:author="Etienne BAUDON" w:date="2025-07-28T15:15:00Z">
                  <w:rPr>
                    <w:rFonts w:asciiTheme="minorHAnsi" w:hAnsiTheme="minorHAnsi" w:cstheme="minorHAnsi"/>
                    <w:szCs w:val="22"/>
                    <w:lang w:val="en"/>
                  </w:rPr>
                </w:rPrChange>
              </w:rPr>
            </w:pPr>
            <w:ins w:id="288" w:author="Etienne BAUDON" w:date="2025-07-28T15:13:00Z">
              <w:r w:rsidRPr="003429FE">
                <w:rPr>
                  <w:rFonts w:asciiTheme="minorHAnsi" w:hAnsiTheme="minorHAnsi" w:cstheme="minorHAnsi"/>
                  <w:szCs w:val="22"/>
                  <w:lang w:val="en"/>
                  <w:rPrChange w:id="289" w:author="Etienne BAUDON" w:date="2025-07-28T15:15:00Z">
                    <w:rPr>
                      <w:rFonts w:asciiTheme="minorHAnsi" w:hAnsiTheme="minorHAnsi" w:cstheme="minorHAnsi"/>
                      <w:szCs w:val="22"/>
                      <w:lang w:val="en"/>
                    </w:rPr>
                  </w:rPrChange>
                </w:rPr>
                <w:t>Phase 3</w:t>
              </w:r>
            </w:ins>
            <w:del w:id="290" w:author="Etienne BAUDON" w:date="2025-07-28T15:13:00Z">
              <w:r w:rsidRPr="003429FE" w:rsidDel="00551CD7">
                <w:rPr>
                  <w:rFonts w:asciiTheme="minorHAnsi" w:hAnsiTheme="minorHAnsi" w:cstheme="minorHAnsi"/>
                  <w:szCs w:val="22"/>
                  <w:lang w:val="en"/>
                  <w:rPrChange w:id="291" w:author="Etienne BAUDON" w:date="2025-07-28T15:15:00Z">
                    <w:rPr>
                      <w:rFonts w:asciiTheme="minorHAnsi" w:hAnsiTheme="minorHAnsi" w:cstheme="minorHAnsi"/>
                      <w:szCs w:val="22"/>
                      <w:lang w:val="en"/>
                    </w:rPr>
                  </w:rPrChange>
                </w:rPr>
                <w:delText>Deliverable 9</w:delText>
              </w:r>
            </w:del>
          </w:p>
        </w:tc>
        <w:tc>
          <w:tcPr>
            <w:tcW w:w="4394" w:type="dxa"/>
            <w:shd w:val="clear" w:color="auto" w:fill="auto"/>
            <w:vAlign w:val="center"/>
            <w:tcPrChange w:id="292" w:author="Etienne BAUDON" w:date="2025-07-28T15:15:00Z">
              <w:tcPr>
                <w:tcW w:w="4394" w:type="dxa"/>
                <w:gridSpan w:val="2"/>
                <w:vAlign w:val="center"/>
              </w:tcPr>
            </w:tcPrChange>
          </w:tcPr>
          <w:p w14:paraId="239F1166" w14:textId="27AB2242" w:rsidR="003429FE" w:rsidRPr="003429FE" w:rsidRDefault="00D97013" w:rsidP="003429FE">
            <w:pPr>
              <w:pStyle w:val="v"/>
              <w:widowControl w:val="0"/>
              <w:spacing w:before="60" w:after="60"/>
              <w:ind w:left="0" w:firstLine="0"/>
              <w:jc w:val="left"/>
              <w:rPr>
                <w:ins w:id="293" w:author="Etienne BAUDON" w:date="2025-07-28T15:11:00Z"/>
                <w:rFonts w:asciiTheme="minorHAnsi" w:hAnsiTheme="minorHAnsi" w:cstheme="minorHAnsi"/>
                <w:szCs w:val="22"/>
                <w:lang w:val="en"/>
                <w:rPrChange w:id="294" w:author="Etienne BAUDON" w:date="2025-07-28T15:15:00Z">
                  <w:rPr>
                    <w:ins w:id="295" w:author="Etienne BAUDON" w:date="2025-07-28T15:11:00Z"/>
                    <w:rFonts w:asciiTheme="minorHAnsi" w:hAnsiTheme="minorHAnsi" w:cstheme="minorHAnsi"/>
                    <w:szCs w:val="22"/>
                    <w:highlight w:val="yellow"/>
                    <w:lang w:val="en"/>
                  </w:rPr>
                </w:rPrChange>
              </w:rPr>
              <w:pPrChange w:id="296" w:author="Etienne BAUDON" w:date="2025-07-28T15:16:00Z">
                <w:pPr>
                  <w:pStyle w:val="v"/>
                  <w:widowControl w:val="0"/>
                  <w:spacing w:before="60" w:after="60"/>
                  <w:ind w:left="0" w:firstLine="0"/>
                  <w:jc w:val="center"/>
                </w:pPr>
              </w:pPrChange>
            </w:pPr>
            <w:ins w:id="297" w:author="Etienne BAUDON" w:date="2025-07-28T15:21:00Z">
              <w:r>
                <w:rPr>
                  <w:rFonts w:asciiTheme="minorHAnsi" w:hAnsiTheme="minorHAnsi" w:cstheme="minorHAnsi"/>
                  <w:szCs w:val="22"/>
                  <w:lang w:val="en"/>
                </w:rPr>
                <w:t>D7 – Training slide decks, exercises and resources – for ToT and key stakeholder groups</w:t>
              </w:r>
            </w:ins>
            <w:ins w:id="298" w:author="Etienne BAUDON" w:date="2025-07-28T15:13:00Z">
              <w:r w:rsidR="003429FE" w:rsidRPr="003429FE">
                <w:rPr>
                  <w:rFonts w:asciiTheme="minorHAnsi" w:hAnsiTheme="minorHAnsi" w:cstheme="minorHAnsi"/>
                  <w:szCs w:val="22"/>
                  <w:lang w:val="en"/>
                  <w:rPrChange w:id="299" w:author="Etienne BAUDON" w:date="2025-07-28T15:15:00Z">
                    <w:rPr>
                      <w:rFonts w:asciiTheme="minorHAnsi" w:hAnsiTheme="minorHAnsi" w:cstheme="minorHAnsi"/>
                      <w:szCs w:val="22"/>
                      <w:lang w:val="en"/>
                    </w:rPr>
                  </w:rPrChange>
                </w:rPr>
                <w:t xml:space="preserve"> </w:t>
              </w:r>
            </w:ins>
          </w:p>
        </w:tc>
        <w:tc>
          <w:tcPr>
            <w:tcW w:w="1276" w:type="dxa"/>
            <w:shd w:val="clear" w:color="auto" w:fill="auto"/>
            <w:vAlign w:val="center"/>
            <w:tcPrChange w:id="300" w:author="Etienne BAUDON" w:date="2025-07-28T15:15:00Z">
              <w:tcPr>
                <w:tcW w:w="1276" w:type="dxa"/>
                <w:gridSpan w:val="2"/>
                <w:vAlign w:val="center"/>
              </w:tcPr>
            </w:tcPrChange>
          </w:tcPr>
          <w:p w14:paraId="5B6E41C9" w14:textId="5D97CCF7" w:rsidR="003429FE" w:rsidRPr="003429FE" w:rsidRDefault="003429FE" w:rsidP="00753A97">
            <w:pPr>
              <w:pStyle w:val="v"/>
              <w:widowControl w:val="0"/>
              <w:spacing w:before="60" w:after="60"/>
              <w:ind w:left="0" w:firstLine="0"/>
              <w:jc w:val="center"/>
              <w:rPr>
                <w:rFonts w:asciiTheme="minorHAnsi" w:hAnsiTheme="minorHAnsi" w:cstheme="minorHAnsi"/>
                <w:szCs w:val="22"/>
                <w:lang w:val="en"/>
                <w:rPrChange w:id="301" w:author="Etienne BAUDON" w:date="2025-07-28T15:15:00Z">
                  <w:rPr>
                    <w:rFonts w:asciiTheme="minorHAnsi" w:hAnsiTheme="minorHAnsi" w:cstheme="minorHAnsi"/>
                    <w:szCs w:val="22"/>
                    <w:highlight w:val="yellow"/>
                    <w:lang w:val="en"/>
                  </w:rPr>
                </w:rPrChange>
              </w:rPr>
            </w:pPr>
            <w:r w:rsidRPr="003429FE">
              <w:rPr>
                <w:rFonts w:asciiTheme="minorHAnsi" w:hAnsiTheme="minorHAnsi" w:cstheme="minorHAnsi"/>
                <w:szCs w:val="22"/>
                <w:lang w:val="en"/>
                <w:rPrChange w:id="302" w:author="Etienne BAUDON" w:date="2025-07-28T15:15:00Z">
                  <w:rPr>
                    <w:rFonts w:asciiTheme="minorHAnsi" w:hAnsiTheme="minorHAnsi" w:cstheme="minorHAnsi"/>
                    <w:szCs w:val="22"/>
                    <w:highlight w:val="yellow"/>
                    <w:lang w:val="en"/>
                  </w:rPr>
                </w:rPrChange>
              </w:rPr>
              <w:t>Fixed price</w:t>
            </w:r>
          </w:p>
        </w:tc>
        <w:tc>
          <w:tcPr>
            <w:tcW w:w="1559" w:type="dxa"/>
            <w:vAlign w:val="center"/>
            <w:tcPrChange w:id="303" w:author="Etienne BAUDON" w:date="2025-07-28T15:15:00Z">
              <w:tcPr>
                <w:tcW w:w="1559" w:type="dxa"/>
                <w:gridSpan w:val="2"/>
                <w:vAlign w:val="center"/>
              </w:tcPr>
            </w:tcPrChange>
          </w:tcPr>
          <w:p w14:paraId="2FDEB614" w14:textId="2C6674AF" w:rsidR="003429FE" w:rsidRDefault="003429FE" w:rsidP="00753A97">
            <w:pPr>
              <w:pStyle w:val="v"/>
              <w:widowControl w:val="0"/>
              <w:spacing w:before="60" w:after="60"/>
              <w:ind w:left="0" w:firstLine="0"/>
              <w:jc w:val="right"/>
              <w:rPr>
                <w:rFonts w:asciiTheme="minorHAnsi" w:hAnsiTheme="minorHAnsi" w:cstheme="minorHAnsi"/>
                <w:szCs w:val="22"/>
                <w:highlight w:val="yellow"/>
                <w:lang w:val="en"/>
              </w:rPr>
              <w:pPrChange w:id="304" w:author="Etienne BAUDON" w:date="2025-07-28T15:12:00Z">
                <w:pPr>
                  <w:pStyle w:val="v"/>
                  <w:widowControl w:val="0"/>
                  <w:spacing w:before="60" w:after="60"/>
                  <w:ind w:left="0" w:firstLine="0"/>
                  <w:jc w:val="right"/>
                </w:pPr>
              </w:pPrChange>
            </w:pPr>
            <w:r>
              <w:rPr>
                <w:rFonts w:asciiTheme="minorHAnsi" w:hAnsiTheme="minorHAnsi" w:cstheme="minorHAnsi"/>
                <w:szCs w:val="22"/>
                <w:highlight w:val="yellow"/>
                <w:lang w:val="en"/>
              </w:rPr>
              <w:t>€</w:t>
            </w:r>
            <w:del w:id="305" w:author="Etienne BAUDON" w:date="2025-07-28T15:12:00Z">
              <w:r w:rsidDel="00753A97">
                <w:rPr>
                  <w:rFonts w:asciiTheme="minorHAnsi" w:hAnsiTheme="minorHAnsi" w:cstheme="minorHAnsi"/>
                  <w:szCs w:val="22"/>
                  <w:highlight w:val="yellow"/>
                  <w:lang w:val="en"/>
                </w:rPr>
                <w:delText xml:space="preserve"> exc. VAT.</w:delText>
              </w:r>
            </w:del>
          </w:p>
        </w:tc>
      </w:tr>
      <w:tr w:rsidR="003429FE" w14:paraId="15D205EF" w14:textId="77777777" w:rsidTr="003429FE">
        <w:trPr>
          <w:ins w:id="306" w:author="Etienne BAUDON" w:date="2025-07-28T15:13:00Z"/>
          <w:trPrChange w:id="307" w:author="Etienne BAUDON" w:date="2025-07-28T15:15:00Z">
            <w:trPr>
              <w:gridAfter w:val="0"/>
            </w:trPr>
          </w:trPrChange>
        </w:trPr>
        <w:tc>
          <w:tcPr>
            <w:tcW w:w="1991" w:type="dxa"/>
            <w:vMerge/>
            <w:shd w:val="clear" w:color="auto" w:fill="auto"/>
            <w:vAlign w:val="center"/>
            <w:tcPrChange w:id="308" w:author="Etienne BAUDON" w:date="2025-07-28T15:15:00Z">
              <w:tcPr>
                <w:tcW w:w="1991" w:type="dxa"/>
                <w:vMerge/>
                <w:vAlign w:val="center"/>
              </w:tcPr>
            </w:tcPrChange>
          </w:tcPr>
          <w:p w14:paraId="618C4852" w14:textId="77777777" w:rsidR="003429FE" w:rsidRPr="003429FE" w:rsidRDefault="003429FE" w:rsidP="00753A97">
            <w:pPr>
              <w:pStyle w:val="v"/>
              <w:widowControl w:val="0"/>
              <w:spacing w:before="60" w:after="60"/>
              <w:ind w:left="0" w:firstLine="0"/>
              <w:jc w:val="center"/>
              <w:rPr>
                <w:ins w:id="309" w:author="Etienne BAUDON" w:date="2025-07-28T15:13:00Z"/>
                <w:rFonts w:asciiTheme="minorHAnsi" w:hAnsiTheme="minorHAnsi" w:cstheme="minorHAnsi"/>
                <w:szCs w:val="22"/>
                <w:lang w:val="en"/>
                <w:rPrChange w:id="310" w:author="Etienne BAUDON" w:date="2025-07-28T15:15:00Z">
                  <w:rPr>
                    <w:ins w:id="311" w:author="Etienne BAUDON" w:date="2025-07-28T15:13:00Z"/>
                    <w:rFonts w:asciiTheme="minorHAnsi" w:hAnsiTheme="minorHAnsi" w:cstheme="minorHAnsi"/>
                    <w:szCs w:val="22"/>
                    <w:lang w:val="en"/>
                  </w:rPr>
                </w:rPrChange>
              </w:rPr>
            </w:pPr>
          </w:p>
        </w:tc>
        <w:tc>
          <w:tcPr>
            <w:tcW w:w="4394" w:type="dxa"/>
            <w:shd w:val="clear" w:color="auto" w:fill="auto"/>
            <w:vAlign w:val="center"/>
            <w:tcPrChange w:id="312" w:author="Etienne BAUDON" w:date="2025-07-28T15:15:00Z">
              <w:tcPr>
                <w:tcW w:w="4394" w:type="dxa"/>
                <w:gridSpan w:val="2"/>
                <w:vAlign w:val="center"/>
              </w:tcPr>
            </w:tcPrChange>
          </w:tcPr>
          <w:p w14:paraId="5DBF664D" w14:textId="10E49AB5" w:rsidR="003429FE" w:rsidRPr="003429FE" w:rsidRDefault="00D97013" w:rsidP="003429FE">
            <w:pPr>
              <w:pStyle w:val="v"/>
              <w:widowControl w:val="0"/>
              <w:spacing w:before="60" w:after="60"/>
              <w:ind w:left="0" w:firstLine="0"/>
              <w:jc w:val="left"/>
              <w:rPr>
                <w:ins w:id="313" w:author="Etienne BAUDON" w:date="2025-07-28T15:13:00Z"/>
                <w:rFonts w:asciiTheme="minorHAnsi" w:hAnsiTheme="minorHAnsi" w:cstheme="minorHAnsi"/>
                <w:szCs w:val="22"/>
                <w:lang w:val="en"/>
                <w:rPrChange w:id="314" w:author="Etienne BAUDON" w:date="2025-07-28T15:15:00Z">
                  <w:rPr>
                    <w:ins w:id="315" w:author="Etienne BAUDON" w:date="2025-07-28T15:13:00Z"/>
                    <w:rFonts w:asciiTheme="minorHAnsi" w:hAnsiTheme="minorHAnsi" w:cstheme="minorHAnsi"/>
                    <w:szCs w:val="22"/>
                    <w:lang w:val="en"/>
                  </w:rPr>
                </w:rPrChange>
              </w:rPr>
              <w:pPrChange w:id="316" w:author="Etienne BAUDON" w:date="2025-07-28T15:16:00Z">
                <w:pPr>
                  <w:pStyle w:val="v"/>
                  <w:widowControl w:val="0"/>
                  <w:spacing w:before="60" w:after="60"/>
                  <w:ind w:left="0" w:firstLine="0"/>
                  <w:jc w:val="center"/>
                </w:pPr>
              </w:pPrChange>
            </w:pPr>
            <w:ins w:id="317" w:author="Etienne BAUDON" w:date="2025-07-28T15:21:00Z">
              <w:r>
                <w:rPr>
                  <w:rFonts w:asciiTheme="minorHAnsi" w:hAnsiTheme="minorHAnsi" w:cstheme="minorHAnsi"/>
                  <w:szCs w:val="22"/>
                  <w:lang w:val="en"/>
                </w:rPr>
                <w:t xml:space="preserve">D8 </w:t>
              </w:r>
            </w:ins>
            <w:ins w:id="318" w:author="Etienne BAUDON" w:date="2025-07-28T15:22:00Z">
              <w:r>
                <w:rPr>
                  <w:rFonts w:asciiTheme="minorHAnsi" w:hAnsiTheme="minorHAnsi" w:cstheme="minorHAnsi"/>
                  <w:szCs w:val="22"/>
                  <w:lang w:val="en"/>
                </w:rPr>
                <w:t>–</w:t>
              </w:r>
            </w:ins>
            <w:ins w:id="319" w:author="Etienne BAUDON" w:date="2025-07-28T15:21:00Z">
              <w:r>
                <w:rPr>
                  <w:rFonts w:asciiTheme="minorHAnsi" w:hAnsiTheme="minorHAnsi" w:cstheme="minorHAnsi"/>
                  <w:szCs w:val="22"/>
                  <w:lang w:val="en"/>
                </w:rPr>
                <w:t xml:space="preserve"> Updated </w:t>
              </w:r>
            </w:ins>
            <w:ins w:id="320" w:author="Etienne BAUDON" w:date="2025-07-28T15:22:00Z">
              <w:r>
                <w:rPr>
                  <w:rFonts w:asciiTheme="minorHAnsi" w:hAnsiTheme="minorHAnsi" w:cstheme="minorHAnsi"/>
                  <w:szCs w:val="22"/>
                  <w:lang w:val="en"/>
                </w:rPr>
                <w:t>training materials – for ToT and key stakeholder groups</w:t>
              </w:r>
            </w:ins>
            <w:ins w:id="321" w:author="Etienne BAUDON" w:date="2025-07-28T15:14:00Z">
              <w:r w:rsidR="003429FE" w:rsidRPr="003429FE">
                <w:rPr>
                  <w:rFonts w:asciiTheme="minorHAnsi" w:hAnsiTheme="minorHAnsi" w:cstheme="minorHAnsi"/>
                  <w:szCs w:val="22"/>
                  <w:lang w:val="en"/>
                  <w:rPrChange w:id="322" w:author="Etienne BAUDON" w:date="2025-07-28T15:15:00Z">
                    <w:rPr>
                      <w:rFonts w:asciiTheme="minorHAnsi" w:hAnsiTheme="minorHAnsi" w:cstheme="minorHAnsi"/>
                      <w:szCs w:val="22"/>
                      <w:lang w:val="en"/>
                    </w:rPr>
                  </w:rPrChange>
                </w:rPr>
                <w:t xml:space="preserve"> </w:t>
              </w:r>
            </w:ins>
          </w:p>
        </w:tc>
        <w:tc>
          <w:tcPr>
            <w:tcW w:w="1276" w:type="dxa"/>
            <w:shd w:val="clear" w:color="auto" w:fill="auto"/>
            <w:vAlign w:val="center"/>
            <w:tcPrChange w:id="323" w:author="Etienne BAUDON" w:date="2025-07-28T15:15:00Z">
              <w:tcPr>
                <w:tcW w:w="1276" w:type="dxa"/>
                <w:gridSpan w:val="2"/>
                <w:vAlign w:val="center"/>
              </w:tcPr>
            </w:tcPrChange>
          </w:tcPr>
          <w:p w14:paraId="12C48320" w14:textId="183E423F" w:rsidR="003429FE" w:rsidRPr="003429FE" w:rsidRDefault="003429FE" w:rsidP="00753A97">
            <w:pPr>
              <w:pStyle w:val="v"/>
              <w:widowControl w:val="0"/>
              <w:spacing w:before="60" w:after="60"/>
              <w:ind w:left="0" w:firstLine="0"/>
              <w:jc w:val="center"/>
              <w:rPr>
                <w:ins w:id="324" w:author="Etienne BAUDON" w:date="2025-07-28T15:13:00Z"/>
                <w:rFonts w:asciiTheme="minorHAnsi" w:hAnsiTheme="minorHAnsi" w:cstheme="minorHAnsi"/>
                <w:szCs w:val="22"/>
                <w:lang w:val="en"/>
                <w:rPrChange w:id="325" w:author="Etienne BAUDON" w:date="2025-07-28T15:15:00Z">
                  <w:rPr>
                    <w:ins w:id="326" w:author="Etienne BAUDON" w:date="2025-07-28T15:13:00Z"/>
                    <w:rFonts w:asciiTheme="minorHAnsi" w:hAnsiTheme="minorHAnsi" w:cstheme="minorHAnsi"/>
                    <w:szCs w:val="22"/>
                    <w:highlight w:val="yellow"/>
                    <w:lang w:val="en"/>
                  </w:rPr>
                </w:rPrChange>
              </w:rPr>
            </w:pPr>
            <w:ins w:id="327" w:author="Etienne BAUDON" w:date="2025-07-28T15:14:00Z">
              <w:r w:rsidRPr="003429FE">
                <w:rPr>
                  <w:rFonts w:asciiTheme="minorHAnsi" w:hAnsiTheme="minorHAnsi" w:cstheme="minorHAnsi"/>
                  <w:szCs w:val="22"/>
                  <w:lang w:val="en"/>
                  <w:rPrChange w:id="328" w:author="Etienne BAUDON" w:date="2025-07-28T15:15:00Z">
                    <w:rPr>
                      <w:rFonts w:asciiTheme="minorHAnsi" w:hAnsiTheme="minorHAnsi" w:cstheme="minorHAnsi"/>
                      <w:szCs w:val="22"/>
                      <w:highlight w:val="yellow"/>
                      <w:lang w:val="en"/>
                    </w:rPr>
                  </w:rPrChange>
                </w:rPr>
                <w:t>Fixed price</w:t>
              </w:r>
            </w:ins>
          </w:p>
        </w:tc>
        <w:tc>
          <w:tcPr>
            <w:tcW w:w="1559" w:type="dxa"/>
            <w:vAlign w:val="center"/>
            <w:tcPrChange w:id="329" w:author="Etienne BAUDON" w:date="2025-07-28T15:15:00Z">
              <w:tcPr>
                <w:tcW w:w="1559" w:type="dxa"/>
                <w:gridSpan w:val="2"/>
                <w:vAlign w:val="center"/>
              </w:tcPr>
            </w:tcPrChange>
          </w:tcPr>
          <w:p w14:paraId="17E70C5D" w14:textId="3DE8F7D0" w:rsidR="003429FE" w:rsidRDefault="003429FE" w:rsidP="00753A97">
            <w:pPr>
              <w:pStyle w:val="v"/>
              <w:widowControl w:val="0"/>
              <w:spacing w:before="60" w:after="60"/>
              <w:ind w:left="0" w:firstLine="0"/>
              <w:jc w:val="right"/>
              <w:rPr>
                <w:ins w:id="330" w:author="Etienne BAUDON" w:date="2025-07-28T15:13:00Z"/>
                <w:rFonts w:asciiTheme="minorHAnsi" w:hAnsiTheme="minorHAnsi" w:cstheme="minorHAnsi"/>
                <w:szCs w:val="22"/>
                <w:highlight w:val="yellow"/>
                <w:lang w:val="en"/>
              </w:rPr>
            </w:pPr>
            <w:ins w:id="331" w:author="Etienne BAUDON" w:date="2025-07-28T15:14:00Z">
              <w:r>
                <w:rPr>
                  <w:rFonts w:asciiTheme="minorHAnsi" w:hAnsiTheme="minorHAnsi" w:cstheme="minorHAnsi"/>
                  <w:szCs w:val="22"/>
                  <w:highlight w:val="yellow"/>
                  <w:lang w:val="en"/>
                </w:rPr>
                <w:t>€</w:t>
              </w:r>
            </w:ins>
          </w:p>
        </w:tc>
      </w:tr>
      <w:tr w:rsidR="003429FE" w14:paraId="220FD54D" w14:textId="77777777" w:rsidTr="003429FE">
        <w:trPr>
          <w:ins w:id="332" w:author="Etienne BAUDON" w:date="2025-07-28T15:13:00Z"/>
          <w:trPrChange w:id="333" w:author="Etienne BAUDON" w:date="2025-07-28T15:15:00Z">
            <w:trPr>
              <w:gridAfter w:val="0"/>
            </w:trPr>
          </w:trPrChange>
        </w:trPr>
        <w:tc>
          <w:tcPr>
            <w:tcW w:w="1991" w:type="dxa"/>
            <w:vMerge/>
            <w:shd w:val="clear" w:color="auto" w:fill="auto"/>
            <w:vAlign w:val="center"/>
            <w:tcPrChange w:id="334" w:author="Etienne BAUDON" w:date="2025-07-28T15:15:00Z">
              <w:tcPr>
                <w:tcW w:w="1991" w:type="dxa"/>
                <w:vMerge/>
                <w:vAlign w:val="center"/>
              </w:tcPr>
            </w:tcPrChange>
          </w:tcPr>
          <w:p w14:paraId="5A4400E3" w14:textId="77777777" w:rsidR="003429FE" w:rsidRPr="003429FE" w:rsidRDefault="003429FE" w:rsidP="00753A97">
            <w:pPr>
              <w:pStyle w:val="v"/>
              <w:widowControl w:val="0"/>
              <w:spacing w:before="60" w:after="60"/>
              <w:ind w:left="0" w:firstLine="0"/>
              <w:jc w:val="center"/>
              <w:rPr>
                <w:ins w:id="335" w:author="Etienne BAUDON" w:date="2025-07-28T15:13:00Z"/>
                <w:rFonts w:asciiTheme="minorHAnsi" w:hAnsiTheme="minorHAnsi" w:cstheme="minorHAnsi"/>
                <w:szCs w:val="22"/>
                <w:lang w:val="en"/>
                <w:rPrChange w:id="336" w:author="Etienne BAUDON" w:date="2025-07-28T15:15:00Z">
                  <w:rPr>
                    <w:ins w:id="337" w:author="Etienne BAUDON" w:date="2025-07-28T15:13:00Z"/>
                    <w:rFonts w:asciiTheme="minorHAnsi" w:hAnsiTheme="minorHAnsi" w:cstheme="minorHAnsi"/>
                    <w:szCs w:val="22"/>
                    <w:lang w:val="en"/>
                  </w:rPr>
                </w:rPrChange>
              </w:rPr>
            </w:pPr>
          </w:p>
        </w:tc>
        <w:tc>
          <w:tcPr>
            <w:tcW w:w="4394" w:type="dxa"/>
            <w:shd w:val="clear" w:color="auto" w:fill="auto"/>
            <w:vAlign w:val="center"/>
            <w:tcPrChange w:id="338" w:author="Etienne BAUDON" w:date="2025-07-28T15:15:00Z">
              <w:tcPr>
                <w:tcW w:w="4394" w:type="dxa"/>
                <w:gridSpan w:val="2"/>
                <w:vAlign w:val="center"/>
              </w:tcPr>
            </w:tcPrChange>
          </w:tcPr>
          <w:p w14:paraId="7DE2F6CD" w14:textId="29AF677D" w:rsidR="003429FE" w:rsidRPr="003429FE" w:rsidRDefault="00D97013" w:rsidP="00D97013">
            <w:pPr>
              <w:pStyle w:val="v"/>
              <w:widowControl w:val="0"/>
              <w:spacing w:before="60" w:after="60"/>
              <w:ind w:left="0" w:firstLine="0"/>
              <w:jc w:val="left"/>
              <w:rPr>
                <w:ins w:id="339" w:author="Etienne BAUDON" w:date="2025-07-28T15:13:00Z"/>
                <w:rFonts w:asciiTheme="minorHAnsi" w:hAnsiTheme="minorHAnsi" w:cstheme="minorHAnsi"/>
                <w:szCs w:val="22"/>
                <w:lang w:val="en"/>
                <w:rPrChange w:id="340" w:author="Etienne BAUDON" w:date="2025-07-28T15:15:00Z">
                  <w:rPr>
                    <w:ins w:id="341" w:author="Etienne BAUDON" w:date="2025-07-28T15:13:00Z"/>
                    <w:rFonts w:asciiTheme="minorHAnsi" w:hAnsiTheme="minorHAnsi" w:cstheme="minorHAnsi"/>
                    <w:szCs w:val="22"/>
                    <w:lang w:val="en"/>
                  </w:rPr>
                </w:rPrChange>
              </w:rPr>
              <w:pPrChange w:id="342" w:author="Etienne BAUDON" w:date="2025-07-28T15:22:00Z">
                <w:pPr>
                  <w:pStyle w:val="v"/>
                  <w:widowControl w:val="0"/>
                  <w:spacing w:before="60" w:after="60"/>
                  <w:ind w:left="0" w:firstLine="0"/>
                  <w:jc w:val="center"/>
                </w:pPr>
              </w:pPrChange>
            </w:pPr>
            <w:ins w:id="343" w:author="Etienne BAUDON" w:date="2025-07-28T15:14:00Z">
              <w:r>
                <w:rPr>
                  <w:rFonts w:asciiTheme="minorHAnsi" w:hAnsiTheme="minorHAnsi" w:cstheme="minorHAnsi"/>
                  <w:szCs w:val="22"/>
                  <w:lang w:val="en"/>
                  <w:rPrChange w:id="344" w:author="Etienne BAUDON" w:date="2025-07-28T15:15:00Z">
                    <w:rPr>
                      <w:rFonts w:asciiTheme="minorHAnsi" w:hAnsiTheme="minorHAnsi" w:cstheme="minorHAnsi"/>
                      <w:szCs w:val="22"/>
                      <w:lang w:val="en"/>
                    </w:rPr>
                  </w:rPrChange>
                </w:rPr>
                <w:t xml:space="preserve">D9 </w:t>
              </w:r>
            </w:ins>
            <w:ins w:id="345" w:author="Etienne BAUDON" w:date="2025-07-28T15:22:00Z">
              <w:r>
                <w:rPr>
                  <w:rFonts w:asciiTheme="minorHAnsi" w:hAnsiTheme="minorHAnsi" w:cstheme="minorHAnsi"/>
                  <w:szCs w:val="22"/>
                  <w:lang w:val="en"/>
                </w:rPr>
                <w:t>–</w:t>
              </w:r>
            </w:ins>
            <w:ins w:id="346" w:author="Etienne BAUDON" w:date="2025-07-28T15:14:00Z">
              <w:r>
                <w:rPr>
                  <w:rFonts w:asciiTheme="minorHAnsi" w:hAnsiTheme="minorHAnsi" w:cstheme="minorHAnsi"/>
                  <w:szCs w:val="22"/>
                  <w:lang w:val="en"/>
                  <w:rPrChange w:id="347" w:author="Etienne BAUDON" w:date="2025-07-28T15:15:00Z">
                    <w:rPr>
                      <w:rFonts w:asciiTheme="minorHAnsi" w:hAnsiTheme="minorHAnsi" w:cstheme="minorHAnsi"/>
                      <w:szCs w:val="22"/>
                      <w:lang w:val="en"/>
                    </w:rPr>
                  </w:rPrChange>
                </w:rPr>
                <w:t xml:space="preserve"> Training </w:t>
              </w:r>
            </w:ins>
            <w:ins w:id="348" w:author="Etienne BAUDON" w:date="2025-07-28T15:22:00Z">
              <w:r>
                <w:rPr>
                  <w:rFonts w:asciiTheme="minorHAnsi" w:hAnsiTheme="minorHAnsi" w:cstheme="minorHAnsi"/>
                  <w:szCs w:val="22"/>
                  <w:lang w:val="en"/>
                </w:rPr>
                <w:t>reports including feedback from stakeholders and survey results – for ToT and key stakeholder groups</w:t>
              </w:r>
            </w:ins>
          </w:p>
        </w:tc>
        <w:tc>
          <w:tcPr>
            <w:tcW w:w="1276" w:type="dxa"/>
            <w:shd w:val="clear" w:color="auto" w:fill="auto"/>
            <w:vAlign w:val="center"/>
            <w:tcPrChange w:id="349" w:author="Etienne BAUDON" w:date="2025-07-28T15:15:00Z">
              <w:tcPr>
                <w:tcW w:w="1276" w:type="dxa"/>
                <w:gridSpan w:val="2"/>
                <w:vAlign w:val="center"/>
              </w:tcPr>
            </w:tcPrChange>
          </w:tcPr>
          <w:p w14:paraId="07231DB9" w14:textId="2780282E" w:rsidR="003429FE" w:rsidRPr="003429FE" w:rsidRDefault="003429FE" w:rsidP="00753A97">
            <w:pPr>
              <w:pStyle w:val="v"/>
              <w:widowControl w:val="0"/>
              <w:spacing w:before="60" w:after="60"/>
              <w:ind w:left="0" w:firstLine="0"/>
              <w:jc w:val="center"/>
              <w:rPr>
                <w:ins w:id="350" w:author="Etienne BAUDON" w:date="2025-07-28T15:13:00Z"/>
                <w:rFonts w:asciiTheme="minorHAnsi" w:hAnsiTheme="minorHAnsi" w:cstheme="minorHAnsi"/>
                <w:szCs w:val="22"/>
                <w:lang w:val="en"/>
                <w:rPrChange w:id="351" w:author="Etienne BAUDON" w:date="2025-07-28T15:15:00Z">
                  <w:rPr>
                    <w:ins w:id="352" w:author="Etienne BAUDON" w:date="2025-07-28T15:13:00Z"/>
                    <w:rFonts w:asciiTheme="minorHAnsi" w:hAnsiTheme="minorHAnsi" w:cstheme="minorHAnsi"/>
                    <w:szCs w:val="22"/>
                    <w:highlight w:val="yellow"/>
                    <w:lang w:val="en"/>
                  </w:rPr>
                </w:rPrChange>
              </w:rPr>
            </w:pPr>
            <w:ins w:id="353" w:author="Etienne BAUDON" w:date="2025-07-28T15:14:00Z">
              <w:r w:rsidRPr="003429FE">
                <w:rPr>
                  <w:rFonts w:asciiTheme="minorHAnsi" w:hAnsiTheme="minorHAnsi" w:cstheme="minorHAnsi"/>
                  <w:szCs w:val="22"/>
                  <w:lang w:val="en"/>
                  <w:rPrChange w:id="354" w:author="Etienne BAUDON" w:date="2025-07-28T15:15:00Z">
                    <w:rPr>
                      <w:rFonts w:asciiTheme="minorHAnsi" w:hAnsiTheme="minorHAnsi" w:cstheme="minorHAnsi"/>
                      <w:szCs w:val="22"/>
                      <w:highlight w:val="yellow"/>
                      <w:lang w:val="en"/>
                    </w:rPr>
                  </w:rPrChange>
                </w:rPr>
                <w:t>Fixed price</w:t>
              </w:r>
            </w:ins>
          </w:p>
        </w:tc>
        <w:tc>
          <w:tcPr>
            <w:tcW w:w="1559" w:type="dxa"/>
            <w:vAlign w:val="center"/>
            <w:tcPrChange w:id="355" w:author="Etienne BAUDON" w:date="2025-07-28T15:15:00Z">
              <w:tcPr>
                <w:tcW w:w="1559" w:type="dxa"/>
                <w:gridSpan w:val="2"/>
                <w:vAlign w:val="center"/>
              </w:tcPr>
            </w:tcPrChange>
          </w:tcPr>
          <w:p w14:paraId="6937F070" w14:textId="2D77B636" w:rsidR="003429FE" w:rsidRDefault="003429FE" w:rsidP="00753A97">
            <w:pPr>
              <w:pStyle w:val="v"/>
              <w:widowControl w:val="0"/>
              <w:spacing w:before="60" w:after="60"/>
              <w:ind w:left="0" w:firstLine="0"/>
              <w:jc w:val="right"/>
              <w:rPr>
                <w:ins w:id="356" w:author="Etienne BAUDON" w:date="2025-07-28T15:13:00Z"/>
                <w:rFonts w:asciiTheme="minorHAnsi" w:hAnsiTheme="minorHAnsi" w:cstheme="minorHAnsi"/>
                <w:szCs w:val="22"/>
                <w:highlight w:val="yellow"/>
                <w:lang w:val="en"/>
              </w:rPr>
            </w:pPr>
            <w:ins w:id="357" w:author="Etienne BAUDON" w:date="2025-07-28T15:14:00Z">
              <w:r>
                <w:rPr>
                  <w:rFonts w:asciiTheme="minorHAnsi" w:hAnsiTheme="minorHAnsi" w:cstheme="minorHAnsi"/>
                  <w:szCs w:val="22"/>
                  <w:highlight w:val="yellow"/>
                  <w:lang w:val="en"/>
                </w:rPr>
                <w:t>€</w:t>
              </w:r>
            </w:ins>
          </w:p>
        </w:tc>
      </w:tr>
      <w:tr w:rsidR="00753A97" w14:paraId="2F01EBFA" w14:textId="73BF2B18" w:rsidTr="003429FE">
        <w:tblPrEx>
          <w:tblPrExChange w:id="358" w:author="Etienne BAUDON" w:date="2025-07-28T15:15:00Z">
            <w:tblPrEx>
              <w:tblW w:w="16591" w:type="dxa"/>
            </w:tblPrEx>
          </w:tblPrExChange>
        </w:tblPrEx>
        <w:trPr>
          <w:trPrChange w:id="359" w:author="Etienne BAUDON" w:date="2025-07-28T15:15:00Z">
            <w:trPr>
              <w:gridAfter w:val="0"/>
            </w:trPr>
          </w:trPrChange>
        </w:trPr>
        <w:tc>
          <w:tcPr>
            <w:tcW w:w="9220" w:type="dxa"/>
            <w:gridSpan w:val="4"/>
            <w:shd w:val="clear" w:color="auto" w:fill="auto"/>
            <w:vAlign w:val="center"/>
            <w:tcPrChange w:id="360" w:author="Etienne BAUDON" w:date="2025-07-28T15:15:00Z">
              <w:tcPr>
                <w:tcW w:w="9220" w:type="dxa"/>
                <w:gridSpan w:val="7"/>
                <w:vAlign w:val="center"/>
              </w:tcPr>
            </w:tcPrChange>
          </w:tcPr>
          <w:p w14:paraId="15A57F99" w14:textId="286B3E96" w:rsidR="00753A97" w:rsidRPr="003429FE" w:rsidRDefault="00753A97" w:rsidP="00753A97">
            <w:pPr>
              <w:pStyle w:val="v"/>
              <w:widowControl w:val="0"/>
              <w:spacing w:before="60" w:after="60"/>
              <w:ind w:left="0" w:firstLine="0"/>
              <w:jc w:val="left"/>
              <w:rPr>
                <w:rFonts w:asciiTheme="minorHAnsi" w:hAnsiTheme="minorHAnsi" w:cstheme="minorHAnsi"/>
                <w:b/>
                <w:smallCaps/>
                <w:szCs w:val="22"/>
                <w:rPrChange w:id="361" w:author="Etienne BAUDON" w:date="2025-07-28T15:15:00Z">
                  <w:rPr>
                    <w:rFonts w:asciiTheme="minorHAnsi" w:hAnsiTheme="minorHAnsi" w:cstheme="minorHAnsi"/>
                    <w:b/>
                    <w:smallCaps/>
                    <w:szCs w:val="22"/>
                    <w:highlight w:val="yellow"/>
                  </w:rPr>
                </w:rPrChange>
              </w:rPr>
            </w:pPr>
            <w:r w:rsidRPr="003429FE">
              <w:rPr>
                <w:rFonts w:asciiTheme="minorHAnsi" w:hAnsiTheme="minorHAnsi" w:cstheme="minorHAnsi"/>
                <w:b/>
                <w:bCs/>
                <w:smallCaps/>
                <w:szCs w:val="22"/>
                <w:lang w:val="en"/>
                <w:rPrChange w:id="362" w:author="Etienne BAUDON" w:date="2025-07-28T15:15:00Z">
                  <w:rPr>
                    <w:rFonts w:asciiTheme="minorHAnsi" w:hAnsiTheme="minorHAnsi" w:cstheme="minorHAnsi"/>
                    <w:b/>
                    <w:bCs/>
                    <w:smallCaps/>
                    <w:szCs w:val="22"/>
                    <w:highlight w:val="yellow"/>
                    <w:lang w:val="en"/>
                  </w:rPr>
                </w:rPrChange>
              </w:rPr>
              <w:t>Optional tranche 1</w:t>
            </w:r>
          </w:p>
        </w:tc>
      </w:tr>
      <w:tr w:rsidR="00D97013" w14:paraId="010180BA" w14:textId="77777777" w:rsidTr="003429FE">
        <w:tc>
          <w:tcPr>
            <w:tcW w:w="1991" w:type="dxa"/>
            <w:shd w:val="clear" w:color="auto" w:fill="auto"/>
            <w:vAlign w:val="center"/>
          </w:tcPr>
          <w:p w14:paraId="77C6A371" w14:textId="38923BE4" w:rsidR="003429FE" w:rsidRPr="003429FE" w:rsidRDefault="003429FE" w:rsidP="003429FE">
            <w:pPr>
              <w:pStyle w:val="v"/>
              <w:widowControl w:val="0"/>
              <w:spacing w:before="60" w:after="60"/>
              <w:ind w:left="0" w:firstLine="0"/>
              <w:jc w:val="center"/>
              <w:rPr>
                <w:rFonts w:asciiTheme="minorHAnsi" w:hAnsiTheme="minorHAnsi" w:cstheme="minorHAnsi"/>
                <w:szCs w:val="22"/>
                <w:rPrChange w:id="363" w:author="Etienne BAUDON" w:date="2025-07-28T15:15:00Z">
                  <w:rPr>
                    <w:rFonts w:asciiTheme="minorHAnsi" w:hAnsiTheme="minorHAnsi" w:cstheme="minorHAnsi"/>
                    <w:szCs w:val="22"/>
                  </w:rPr>
                </w:rPrChange>
              </w:rPr>
            </w:pPr>
            <w:ins w:id="364" w:author="Etienne BAUDON" w:date="2025-07-28T15:14:00Z">
              <w:r w:rsidRPr="003429FE">
                <w:rPr>
                  <w:rFonts w:asciiTheme="minorHAnsi" w:hAnsiTheme="minorHAnsi" w:cstheme="minorHAnsi"/>
                  <w:szCs w:val="22"/>
                  <w:lang w:val="en"/>
                  <w:rPrChange w:id="365" w:author="Etienne BAUDON" w:date="2025-07-28T15:15:00Z">
                    <w:rPr>
                      <w:rFonts w:asciiTheme="minorHAnsi" w:hAnsiTheme="minorHAnsi" w:cstheme="minorHAnsi"/>
                      <w:szCs w:val="22"/>
                      <w:lang w:val="en"/>
                    </w:rPr>
                  </w:rPrChange>
                </w:rPr>
                <w:t>Phase 2</w:t>
              </w:r>
            </w:ins>
            <w:del w:id="366" w:author="Etienne BAUDON" w:date="2025-07-28T15:13:00Z">
              <w:r w:rsidRPr="003429FE" w:rsidDel="00753A97">
                <w:rPr>
                  <w:rFonts w:asciiTheme="minorHAnsi" w:hAnsiTheme="minorHAnsi" w:cstheme="minorHAnsi"/>
                  <w:szCs w:val="22"/>
                  <w:lang w:val="en"/>
                  <w:rPrChange w:id="367" w:author="Etienne BAUDON" w:date="2025-07-28T15:15:00Z">
                    <w:rPr>
                      <w:rFonts w:asciiTheme="minorHAnsi" w:hAnsiTheme="minorHAnsi" w:cstheme="minorHAnsi"/>
                      <w:szCs w:val="22"/>
                      <w:lang w:val="en"/>
                    </w:rPr>
                  </w:rPrChange>
                </w:rPr>
                <w:delText>Deliverable 4</w:delText>
              </w:r>
            </w:del>
          </w:p>
        </w:tc>
        <w:tc>
          <w:tcPr>
            <w:tcW w:w="4394" w:type="dxa"/>
            <w:shd w:val="clear" w:color="auto" w:fill="auto"/>
            <w:vAlign w:val="center"/>
          </w:tcPr>
          <w:p w14:paraId="1293543D" w14:textId="0E0AE157" w:rsidR="003429FE" w:rsidRPr="003429FE" w:rsidRDefault="00D97013" w:rsidP="003429FE">
            <w:pPr>
              <w:pStyle w:val="v"/>
              <w:widowControl w:val="0"/>
              <w:spacing w:before="60" w:after="60"/>
              <w:ind w:left="0" w:firstLine="0"/>
              <w:jc w:val="left"/>
              <w:rPr>
                <w:ins w:id="368" w:author="Etienne BAUDON" w:date="2025-07-28T15:11:00Z"/>
                <w:rFonts w:asciiTheme="minorHAnsi" w:hAnsiTheme="minorHAnsi" w:cstheme="minorHAnsi"/>
                <w:szCs w:val="22"/>
                <w:lang w:val="en"/>
                <w:rPrChange w:id="369" w:author="Etienne BAUDON" w:date="2025-07-28T15:15:00Z">
                  <w:rPr>
                    <w:ins w:id="370" w:author="Etienne BAUDON" w:date="2025-07-28T15:11:00Z"/>
                    <w:rFonts w:asciiTheme="minorHAnsi" w:hAnsiTheme="minorHAnsi" w:cstheme="minorHAnsi"/>
                    <w:szCs w:val="22"/>
                    <w:highlight w:val="yellow"/>
                    <w:lang w:val="en"/>
                  </w:rPr>
                </w:rPrChange>
              </w:rPr>
              <w:pPrChange w:id="371" w:author="Etienne BAUDON" w:date="2025-07-28T15:16:00Z">
                <w:pPr>
                  <w:pStyle w:val="v"/>
                  <w:widowControl w:val="0"/>
                  <w:spacing w:before="60" w:after="60"/>
                  <w:ind w:left="0" w:firstLine="0"/>
                  <w:jc w:val="center"/>
                </w:pPr>
              </w:pPrChange>
            </w:pPr>
            <w:ins w:id="372" w:author="Etienne BAUDON" w:date="2025-07-28T15:19:00Z">
              <w:r>
                <w:rPr>
                  <w:rFonts w:asciiTheme="minorHAnsi" w:hAnsiTheme="minorHAnsi" w:cstheme="minorHAnsi"/>
                  <w:szCs w:val="22"/>
                  <w:lang w:val="en"/>
                </w:rPr>
                <w:t>D4 – Va</w:t>
              </w:r>
            </w:ins>
            <w:ins w:id="373" w:author="Etienne BAUDON" w:date="2025-07-28T15:20:00Z">
              <w:r>
                <w:rPr>
                  <w:rFonts w:asciiTheme="minorHAnsi" w:hAnsiTheme="minorHAnsi" w:cstheme="minorHAnsi"/>
                  <w:szCs w:val="22"/>
                  <w:lang w:val="en"/>
                </w:rPr>
                <w:t>lidated proposal to establish a national steering committee and stakeholder engagement plan</w:t>
              </w:r>
            </w:ins>
          </w:p>
        </w:tc>
        <w:tc>
          <w:tcPr>
            <w:tcW w:w="1276" w:type="dxa"/>
            <w:shd w:val="clear" w:color="auto" w:fill="auto"/>
          </w:tcPr>
          <w:p w14:paraId="1A792D26" w14:textId="1F7BACD7" w:rsidR="003429FE" w:rsidRPr="003429FE" w:rsidRDefault="003429FE" w:rsidP="003429FE">
            <w:pPr>
              <w:pStyle w:val="v"/>
              <w:widowControl w:val="0"/>
              <w:spacing w:before="60" w:after="60"/>
              <w:ind w:left="0" w:firstLine="0"/>
              <w:jc w:val="center"/>
              <w:rPr>
                <w:rFonts w:asciiTheme="minorHAnsi" w:hAnsiTheme="minorHAnsi" w:cstheme="minorHAnsi"/>
                <w:szCs w:val="22"/>
                <w:lang w:val="en-GB"/>
                <w:rPrChange w:id="374" w:author="Etienne BAUDON" w:date="2025-07-28T15:15:00Z">
                  <w:rPr>
                    <w:rFonts w:asciiTheme="minorHAnsi" w:hAnsiTheme="minorHAnsi" w:cstheme="minorHAnsi"/>
                    <w:szCs w:val="22"/>
                    <w:highlight w:val="yellow"/>
                    <w:lang w:val="en-GB"/>
                  </w:rPr>
                </w:rPrChange>
              </w:rPr>
            </w:pPr>
            <w:del w:id="375" w:author="Etienne BAUDON" w:date="2025-07-28T15:19:00Z">
              <w:r w:rsidRPr="003429FE" w:rsidDel="00D97013">
                <w:rPr>
                  <w:rFonts w:asciiTheme="minorHAnsi" w:hAnsiTheme="minorHAnsi" w:cstheme="minorHAnsi"/>
                  <w:szCs w:val="22"/>
                  <w:lang w:val="en"/>
                  <w:rPrChange w:id="376" w:author="Etienne BAUDON" w:date="2025-07-28T15:15:00Z">
                    <w:rPr>
                      <w:rFonts w:asciiTheme="minorHAnsi" w:hAnsiTheme="minorHAnsi" w:cstheme="minorHAnsi"/>
                      <w:szCs w:val="22"/>
                      <w:highlight w:val="yellow"/>
                      <w:lang w:val="en"/>
                    </w:rPr>
                  </w:rPrChange>
                </w:rPr>
                <w:delText>Fixed price</w:delText>
              </w:r>
            </w:del>
            <w:ins w:id="377" w:author="Etienne BAUDON" w:date="2025-07-28T15:19:00Z">
              <w:r w:rsidR="00D97013">
                <w:rPr>
                  <w:rFonts w:asciiTheme="minorHAnsi" w:hAnsiTheme="minorHAnsi" w:cstheme="minorHAnsi"/>
                  <w:szCs w:val="22"/>
                  <w:lang w:val="en"/>
                </w:rPr>
                <w:t>Fixed price</w:t>
              </w:r>
            </w:ins>
          </w:p>
        </w:tc>
        <w:tc>
          <w:tcPr>
            <w:tcW w:w="1559" w:type="dxa"/>
            <w:vAlign w:val="center"/>
          </w:tcPr>
          <w:p w14:paraId="35C5D177" w14:textId="6031577A" w:rsidR="003429FE" w:rsidRDefault="003429FE" w:rsidP="003429FE">
            <w:pPr>
              <w:pStyle w:val="v"/>
              <w:widowControl w:val="0"/>
              <w:spacing w:before="60" w:after="60"/>
              <w:ind w:left="0" w:firstLine="0"/>
              <w:jc w:val="right"/>
              <w:rPr>
                <w:rFonts w:asciiTheme="minorHAnsi" w:hAnsiTheme="minorHAnsi" w:cstheme="minorHAnsi"/>
                <w:szCs w:val="22"/>
                <w:highlight w:val="yellow"/>
              </w:rPr>
              <w:pPrChange w:id="378" w:author="Etienne BAUDON" w:date="2025-07-28T15:12:00Z">
                <w:pPr>
                  <w:pStyle w:val="v"/>
                  <w:widowControl w:val="0"/>
                  <w:spacing w:before="60" w:after="60"/>
                  <w:ind w:left="0" w:firstLine="0"/>
                  <w:jc w:val="right"/>
                </w:pPr>
              </w:pPrChange>
            </w:pPr>
            <w:r>
              <w:rPr>
                <w:rFonts w:asciiTheme="minorHAnsi" w:hAnsiTheme="minorHAnsi" w:cstheme="minorHAnsi"/>
                <w:szCs w:val="22"/>
                <w:highlight w:val="yellow"/>
                <w:lang w:val="en"/>
              </w:rPr>
              <w:t>€</w:t>
            </w:r>
            <w:del w:id="379" w:author="Etienne BAUDON" w:date="2025-07-28T15:12:00Z">
              <w:r w:rsidDel="00753A97">
                <w:rPr>
                  <w:rFonts w:asciiTheme="minorHAnsi" w:hAnsiTheme="minorHAnsi" w:cstheme="minorHAnsi"/>
                  <w:szCs w:val="22"/>
                  <w:highlight w:val="yellow"/>
                  <w:lang w:val="en"/>
                </w:rPr>
                <w:delText xml:space="preserve"> exc. VAT.</w:delText>
              </w:r>
            </w:del>
          </w:p>
        </w:tc>
      </w:tr>
      <w:tr w:rsidR="00753A97" w14:paraId="621621E5" w14:textId="77777777" w:rsidTr="003429FE">
        <w:tc>
          <w:tcPr>
            <w:tcW w:w="1991" w:type="dxa"/>
            <w:tcBorders>
              <w:left w:val="none" w:sz="4" w:space="0" w:color="000000"/>
              <w:right w:val="none" w:sz="4" w:space="0" w:color="000000"/>
            </w:tcBorders>
            <w:shd w:val="clear" w:color="auto" w:fill="auto"/>
            <w:vAlign w:val="center"/>
            <w:tcPrChange w:id="380" w:author="Etienne BAUDON" w:date="2025-07-28T15:15:00Z">
              <w:tcPr>
                <w:tcW w:w="5676" w:type="dxa"/>
                <w:gridSpan w:val="2"/>
                <w:tcBorders>
                  <w:left w:val="none" w:sz="4" w:space="0" w:color="000000"/>
                  <w:right w:val="none" w:sz="4" w:space="0" w:color="000000"/>
                </w:tcBorders>
                <w:vAlign w:val="center"/>
              </w:tcPr>
            </w:tcPrChange>
          </w:tcPr>
          <w:p w14:paraId="31B3FF6B" w14:textId="77777777" w:rsidR="00753A97" w:rsidRPr="003429FE" w:rsidRDefault="00753A97" w:rsidP="00753A97">
            <w:pPr>
              <w:pStyle w:val="v"/>
              <w:widowControl w:val="0"/>
              <w:spacing w:before="60" w:after="60"/>
              <w:ind w:left="0" w:firstLine="0"/>
              <w:jc w:val="left"/>
              <w:rPr>
                <w:rFonts w:asciiTheme="minorHAnsi" w:hAnsiTheme="minorHAnsi" w:cstheme="minorHAnsi"/>
                <w:szCs w:val="22"/>
                <w:rPrChange w:id="381" w:author="Etienne BAUDON" w:date="2025-07-28T15:15:00Z">
                  <w:rPr>
                    <w:rFonts w:asciiTheme="minorHAnsi" w:hAnsiTheme="minorHAnsi" w:cstheme="minorHAnsi"/>
                    <w:szCs w:val="22"/>
                    <w:highlight w:val="yellow"/>
                  </w:rPr>
                </w:rPrChange>
              </w:rPr>
            </w:pPr>
          </w:p>
        </w:tc>
        <w:tc>
          <w:tcPr>
            <w:tcW w:w="4394" w:type="dxa"/>
            <w:tcBorders>
              <w:left w:val="none" w:sz="4" w:space="0" w:color="000000"/>
              <w:right w:val="none" w:sz="4" w:space="0" w:color="000000"/>
            </w:tcBorders>
            <w:shd w:val="clear" w:color="auto" w:fill="auto"/>
            <w:tcPrChange w:id="382" w:author="Etienne BAUDON" w:date="2025-07-28T15:15:00Z">
              <w:tcPr>
                <w:tcW w:w="1418" w:type="dxa"/>
                <w:gridSpan w:val="2"/>
                <w:tcBorders>
                  <w:left w:val="none" w:sz="4" w:space="0" w:color="000000"/>
                  <w:right w:val="none" w:sz="4" w:space="0" w:color="000000"/>
                </w:tcBorders>
              </w:tcPr>
            </w:tcPrChange>
          </w:tcPr>
          <w:p w14:paraId="35C0B89F" w14:textId="77777777" w:rsidR="00753A97" w:rsidRPr="003429FE" w:rsidRDefault="00753A97" w:rsidP="00753A97">
            <w:pPr>
              <w:pStyle w:val="v"/>
              <w:widowControl w:val="0"/>
              <w:spacing w:before="60" w:after="60"/>
              <w:ind w:left="0" w:firstLine="0"/>
              <w:jc w:val="right"/>
              <w:rPr>
                <w:ins w:id="383" w:author="Etienne BAUDON" w:date="2025-07-28T15:11:00Z"/>
                <w:rFonts w:asciiTheme="minorHAnsi" w:hAnsiTheme="minorHAnsi" w:cstheme="minorHAnsi"/>
                <w:szCs w:val="22"/>
                <w:rPrChange w:id="384" w:author="Etienne BAUDON" w:date="2025-07-28T15:15:00Z">
                  <w:rPr>
                    <w:ins w:id="385" w:author="Etienne BAUDON" w:date="2025-07-28T15:11:00Z"/>
                    <w:rFonts w:asciiTheme="minorHAnsi" w:hAnsiTheme="minorHAnsi" w:cstheme="minorHAnsi"/>
                    <w:szCs w:val="22"/>
                    <w:highlight w:val="yellow"/>
                  </w:rPr>
                </w:rPrChange>
              </w:rPr>
            </w:pPr>
          </w:p>
        </w:tc>
        <w:tc>
          <w:tcPr>
            <w:tcW w:w="1276" w:type="dxa"/>
            <w:tcBorders>
              <w:left w:val="none" w:sz="4" w:space="0" w:color="000000"/>
              <w:right w:val="none" w:sz="4" w:space="0" w:color="000000"/>
            </w:tcBorders>
            <w:shd w:val="clear" w:color="auto" w:fill="auto"/>
            <w:vAlign w:val="center"/>
            <w:tcPrChange w:id="386" w:author="Etienne BAUDON" w:date="2025-07-28T15:15:00Z">
              <w:tcPr>
                <w:tcW w:w="1418" w:type="dxa"/>
                <w:gridSpan w:val="2"/>
                <w:tcBorders>
                  <w:left w:val="none" w:sz="4" w:space="0" w:color="000000"/>
                  <w:right w:val="none" w:sz="4" w:space="0" w:color="000000"/>
                </w:tcBorders>
                <w:vAlign w:val="center"/>
              </w:tcPr>
            </w:tcPrChange>
          </w:tcPr>
          <w:p w14:paraId="615A66EA" w14:textId="3913556B" w:rsidR="00753A97" w:rsidRPr="003429FE" w:rsidRDefault="00753A97" w:rsidP="00753A97">
            <w:pPr>
              <w:pStyle w:val="v"/>
              <w:widowControl w:val="0"/>
              <w:spacing w:before="60" w:after="60"/>
              <w:ind w:left="0" w:firstLine="0"/>
              <w:jc w:val="right"/>
              <w:rPr>
                <w:rFonts w:asciiTheme="minorHAnsi" w:hAnsiTheme="minorHAnsi" w:cstheme="minorHAnsi"/>
                <w:szCs w:val="22"/>
                <w:rPrChange w:id="387" w:author="Etienne BAUDON" w:date="2025-07-28T15:15:00Z">
                  <w:rPr>
                    <w:rFonts w:asciiTheme="minorHAnsi" w:hAnsiTheme="minorHAnsi" w:cstheme="minorHAnsi"/>
                    <w:szCs w:val="22"/>
                    <w:highlight w:val="yellow"/>
                  </w:rPr>
                </w:rPrChange>
              </w:rPr>
            </w:pPr>
          </w:p>
        </w:tc>
        <w:tc>
          <w:tcPr>
            <w:tcW w:w="1559" w:type="dxa"/>
            <w:tcBorders>
              <w:left w:val="none" w:sz="4" w:space="0" w:color="000000"/>
              <w:right w:val="none" w:sz="4" w:space="0" w:color="000000"/>
            </w:tcBorders>
            <w:vAlign w:val="center"/>
            <w:tcPrChange w:id="388" w:author="Etienne BAUDON" w:date="2025-07-28T15:15:00Z">
              <w:tcPr>
                <w:tcW w:w="2126" w:type="dxa"/>
                <w:gridSpan w:val="2"/>
                <w:tcBorders>
                  <w:left w:val="none" w:sz="4" w:space="0" w:color="000000"/>
                  <w:right w:val="none" w:sz="4" w:space="0" w:color="000000"/>
                </w:tcBorders>
                <w:vAlign w:val="center"/>
              </w:tcPr>
            </w:tcPrChange>
          </w:tcPr>
          <w:p w14:paraId="642B0971" w14:textId="77777777" w:rsidR="00753A97" w:rsidRDefault="00753A97" w:rsidP="00753A97">
            <w:pPr>
              <w:pStyle w:val="v"/>
              <w:widowControl w:val="0"/>
              <w:spacing w:before="60" w:after="60"/>
              <w:ind w:left="0" w:firstLine="0"/>
              <w:jc w:val="center"/>
              <w:rPr>
                <w:rFonts w:asciiTheme="minorHAnsi" w:hAnsiTheme="minorHAnsi" w:cstheme="minorHAnsi"/>
                <w:szCs w:val="22"/>
                <w:highlight w:val="yellow"/>
              </w:rPr>
            </w:pPr>
          </w:p>
        </w:tc>
      </w:tr>
      <w:tr w:rsidR="00753A97" w14:paraId="0EF94732" w14:textId="77777777" w:rsidTr="003429FE">
        <w:tblPrEx>
          <w:tblPrExChange w:id="389" w:author="Etienne BAUDON" w:date="2025-07-28T15:15:00Z">
            <w:tblPrEx>
              <w:tblW w:w="16591" w:type="dxa"/>
            </w:tblPrEx>
          </w:tblPrExChange>
        </w:tblPrEx>
        <w:trPr>
          <w:trPrChange w:id="390" w:author="Etienne BAUDON" w:date="2025-07-28T15:15:00Z">
            <w:trPr>
              <w:gridAfter w:val="0"/>
              <w:wAfter w:w="7371" w:type="dxa"/>
            </w:trPr>
          </w:trPrChange>
        </w:trPr>
        <w:tc>
          <w:tcPr>
            <w:tcW w:w="7661" w:type="dxa"/>
            <w:gridSpan w:val="3"/>
            <w:shd w:val="clear" w:color="auto" w:fill="auto"/>
            <w:tcPrChange w:id="391" w:author="Etienne BAUDON" w:date="2025-07-28T15:15:00Z">
              <w:tcPr>
                <w:tcW w:w="7661" w:type="dxa"/>
                <w:gridSpan w:val="5"/>
              </w:tcPr>
            </w:tcPrChange>
          </w:tcPr>
          <w:p w14:paraId="061F32F9" w14:textId="3D7781EE" w:rsidR="00753A97" w:rsidRPr="003429FE" w:rsidRDefault="00753A97" w:rsidP="00753A97">
            <w:pPr>
              <w:pStyle w:val="v"/>
              <w:widowControl w:val="0"/>
              <w:spacing w:before="60" w:after="60"/>
              <w:ind w:left="0" w:firstLine="0"/>
              <w:jc w:val="right"/>
              <w:rPr>
                <w:rFonts w:asciiTheme="minorHAnsi" w:hAnsiTheme="minorHAnsi" w:cs="Arial"/>
                <w:b/>
                <w:sz w:val="20"/>
                <w:lang w:val="en-GB"/>
                <w:rPrChange w:id="392" w:author="Etienne BAUDON" w:date="2025-07-28T15:15:00Z">
                  <w:rPr>
                    <w:rFonts w:asciiTheme="minorHAnsi" w:hAnsiTheme="minorHAnsi" w:cs="Arial"/>
                    <w:b/>
                    <w:sz w:val="20"/>
                    <w:highlight w:val="yellow"/>
                    <w:lang w:val="en-GB"/>
                  </w:rPr>
                </w:rPrChange>
              </w:rPr>
            </w:pPr>
            <w:r w:rsidRPr="003429FE">
              <w:rPr>
                <w:rFonts w:asciiTheme="minorHAnsi" w:hAnsiTheme="minorHAnsi" w:cs="Arial"/>
                <w:b/>
                <w:bCs/>
                <w:sz w:val="20"/>
                <w:lang w:val="en"/>
                <w:rPrChange w:id="393" w:author="Etienne BAUDON" w:date="2025-07-28T15:15:00Z">
                  <w:rPr>
                    <w:rFonts w:asciiTheme="minorHAnsi" w:hAnsiTheme="minorHAnsi" w:cs="Arial"/>
                    <w:b/>
                    <w:bCs/>
                    <w:sz w:val="20"/>
                    <w:highlight w:val="yellow"/>
                    <w:lang w:val="en"/>
                  </w:rPr>
                </w:rPrChange>
              </w:rPr>
              <w:t>MAXIMUM AMOUNT OF THE CONTRACT</w:t>
            </w:r>
          </w:p>
        </w:tc>
        <w:tc>
          <w:tcPr>
            <w:tcW w:w="1559" w:type="dxa"/>
            <w:vAlign w:val="center"/>
            <w:tcPrChange w:id="394" w:author="Etienne BAUDON" w:date="2025-07-28T15:15:00Z">
              <w:tcPr>
                <w:tcW w:w="1559" w:type="dxa"/>
                <w:gridSpan w:val="2"/>
                <w:vAlign w:val="center"/>
              </w:tcPr>
            </w:tcPrChange>
          </w:tcPr>
          <w:p w14:paraId="75F339B2" w14:textId="7F8BBD19" w:rsidR="00753A97" w:rsidRDefault="00753A97" w:rsidP="00753A97">
            <w:pPr>
              <w:pStyle w:val="v"/>
              <w:widowControl w:val="0"/>
              <w:spacing w:before="60" w:after="60"/>
              <w:ind w:left="0" w:firstLine="0"/>
              <w:jc w:val="right"/>
              <w:rPr>
                <w:rFonts w:asciiTheme="minorHAnsi" w:hAnsiTheme="minorHAnsi" w:cs="Arial"/>
                <w:sz w:val="20"/>
                <w:highlight w:val="yellow"/>
              </w:rPr>
              <w:pPrChange w:id="395" w:author="Etienne BAUDON" w:date="2025-07-28T15:12:00Z">
                <w:pPr>
                  <w:pStyle w:val="v"/>
                  <w:widowControl w:val="0"/>
                  <w:spacing w:before="60" w:after="60"/>
                  <w:ind w:left="0" w:firstLine="0"/>
                  <w:jc w:val="right"/>
                </w:pPr>
              </w:pPrChange>
            </w:pPr>
            <w:r>
              <w:rPr>
                <w:rFonts w:asciiTheme="minorHAnsi" w:hAnsiTheme="minorHAnsi" w:cs="Arial"/>
                <w:sz w:val="20"/>
                <w:highlight w:val="yellow"/>
                <w:lang w:val="en"/>
              </w:rPr>
              <w:t>€</w:t>
            </w:r>
            <w:del w:id="396" w:author="Etienne BAUDON" w:date="2025-07-28T15:12:00Z">
              <w:r w:rsidDel="00753A97">
                <w:rPr>
                  <w:rFonts w:asciiTheme="minorHAnsi" w:hAnsiTheme="minorHAnsi" w:cs="Arial"/>
                  <w:sz w:val="20"/>
                  <w:highlight w:val="yellow"/>
                  <w:lang w:val="en"/>
                </w:rPr>
                <w:delText xml:space="preserve"> exc. VAT.</w:delText>
              </w:r>
            </w:del>
          </w:p>
        </w:tc>
      </w:tr>
    </w:tbl>
    <w:p w14:paraId="0C2D0170" w14:textId="77777777" w:rsidR="00891DD0" w:rsidRDefault="00891DD0">
      <w:pPr>
        <w:pStyle w:val="u"/>
        <w:widowControl w:val="0"/>
        <w:spacing w:after="120"/>
        <w:ind w:left="561"/>
        <w:rPr>
          <w:rFonts w:asciiTheme="minorHAnsi" w:hAnsiTheme="minorHAnsi" w:cstheme="minorHAnsi"/>
          <w:szCs w:val="22"/>
          <w:lang w:val="en"/>
        </w:rPr>
      </w:pPr>
    </w:p>
    <w:p w14:paraId="359CE8F9" w14:textId="77777777" w:rsidR="00891DD0" w:rsidRDefault="00B567EF">
      <w:pPr>
        <w:pStyle w:val="u"/>
        <w:widowControl w:val="0"/>
        <w:spacing w:after="120"/>
        <w:ind w:left="561"/>
        <w:rPr>
          <w:rFonts w:asciiTheme="minorHAnsi" w:hAnsiTheme="minorHAnsi" w:cstheme="minorHAnsi"/>
          <w:szCs w:val="22"/>
          <w:lang w:val="en-GB"/>
        </w:rPr>
      </w:pPr>
      <w:r>
        <w:rPr>
          <w:rFonts w:asciiTheme="minorHAnsi" w:hAnsiTheme="minorHAnsi" w:cstheme="minorHAnsi"/>
          <w:szCs w:val="22"/>
          <w:lang w:val="en"/>
        </w:rPr>
        <w:t xml:space="preserve">The maximum amount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corresponds to the sum of the prices of all fixed-price items and of the maximum amounts of the purchase order items and firm and conditional tranches.</w:t>
      </w:r>
    </w:p>
    <w:p w14:paraId="5FA276A4" w14:textId="77777777" w:rsidR="00891DD0" w:rsidRDefault="00B567EF">
      <w:pPr>
        <w:pStyle w:val="Titre2"/>
        <w:spacing w:before="120" w:after="60"/>
        <w:rPr>
          <w:rFonts w:asciiTheme="minorHAnsi" w:hAnsiTheme="minorHAnsi" w:cstheme="minorHAnsi"/>
          <w:sz w:val="22"/>
          <w:szCs w:val="22"/>
          <w:lang w:val="en-GB"/>
        </w:rPr>
      </w:pPr>
      <w:bookmarkStart w:id="397" w:name="_Toc140836315"/>
      <w:bookmarkStart w:id="398" w:name="_Toc392669637"/>
      <w:r>
        <w:rPr>
          <w:rFonts w:asciiTheme="minorHAnsi" w:hAnsiTheme="minorHAnsi" w:cstheme="minorHAnsi"/>
          <w:sz w:val="22"/>
          <w:szCs w:val="22"/>
          <w:lang w:val="en"/>
        </w:rPr>
        <w:t>Form of prices</w:t>
      </w:r>
      <w:bookmarkEnd w:id="397"/>
    </w:p>
    <w:p w14:paraId="76AE57C7" w14:textId="77777777" w:rsidR="00891DD0" w:rsidRDefault="00B567EF">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p>
    <w:p w14:paraId="196A6435" w14:textId="77777777" w:rsidR="00891DD0" w:rsidRDefault="00B567EF">
      <w:pPr>
        <w:pStyle w:val="Titre2"/>
        <w:spacing w:before="120" w:after="60"/>
        <w:rPr>
          <w:rFonts w:asciiTheme="minorHAnsi" w:hAnsiTheme="minorHAnsi" w:cstheme="minorHAnsi"/>
          <w:sz w:val="22"/>
          <w:szCs w:val="22"/>
          <w:lang w:val="en-GB"/>
        </w:rPr>
      </w:pPr>
      <w:bookmarkStart w:id="399" w:name="_Toc140836316"/>
      <w:r>
        <w:rPr>
          <w:rFonts w:asciiTheme="minorHAnsi" w:hAnsiTheme="minorHAnsi" w:cstheme="minorHAnsi"/>
          <w:sz w:val="22"/>
          <w:szCs w:val="22"/>
          <w:lang w:val="en"/>
        </w:rPr>
        <w:t>Advance</w:t>
      </w:r>
      <w:bookmarkEnd w:id="399"/>
    </w:p>
    <w:p w14:paraId="219302EC" w14:textId="77777777" w:rsidR="00891DD0" w:rsidRDefault="00B567EF">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An advance of 20% of the amount of the firm tranche is granted to the </w:t>
      </w:r>
      <w:r>
        <w:rPr>
          <w:rFonts w:asciiTheme="minorHAnsi" w:hAnsiTheme="minorHAnsi" w:cstheme="minorHAnsi"/>
          <w:smallCaps/>
          <w:lang w:val="en"/>
        </w:rPr>
        <w:t>Contractor</w:t>
      </w:r>
      <w:r>
        <w:rPr>
          <w:rFonts w:asciiTheme="minorHAnsi" w:hAnsiTheme="minorHAnsi" w:cstheme="minorHAnsi"/>
          <w:szCs w:val="22"/>
          <w:lang w:val="en"/>
        </w:rPr>
        <w:t xml:space="preserve"> from the award date of the </w:t>
      </w:r>
      <w:r>
        <w:rPr>
          <w:rFonts w:asciiTheme="minorHAnsi" w:hAnsiTheme="minorHAnsi" w:cstheme="minorHAnsi"/>
          <w:smallCaps/>
          <w:lang w:val="en"/>
        </w:rPr>
        <w:t>Contract</w:t>
      </w:r>
      <w:r>
        <w:rPr>
          <w:rFonts w:asciiTheme="minorHAnsi" w:hAnsiTheme="minorHAnsi" w:cstheme="minorHAnsi"/>
          <w:szCs w:val="22"/>
          <w:lang w:val="en"/>
        </w:rPr>
        <w:t xml:space="preserve">. </w:t>
      </w:r>
    </w:p>
    <w:p w14:paraId="1FE3DE05" w14:textId="77777777" w:rsidR="00891DD0" w:rsidRDefault="00B567EF">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Any renewal of the </w:t>
      </w:r>
      <w:r>
        <w:rPr>
          <w:rFonts w:asciiTheme="minorHAnsi" w:hAnsiTheme="minorHAnsi" w:cstheme="minorHAnsi"/>
          <w:smallCaps/>
          <w:lang w:val="en"/>
        </w:rPr>
        <w:t>Contract</w:t>
      </w:r>
      <w:r>
        <w:rPr>
          <w:rFonts w:asciiTheme="minorHAnsi" w:hAnsiTheme="minorHAnsi" w:cstheme="minorHAnsi"/>
          <w:szCs w:val="22"/>
          <w:lang w:val="en"/>
        </w:rPr>
        <w:t xml:space="preserve"> execution period will not establish entitlement to any additional advance.</w:t>
      </w:r>
    </w:p>
    <w:p w14:paraId="03C927D5" w14:textId="77777777" w:rsidR="00891DD0" w:rsidRDefault="00B567EF">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The advance must be repaid in full once the aggregate amount of payments reaches 60% of the price of the item.</w:t>
      </w:r>
    </w:p>
    <w:p w14:paraId="5709CAD4" w14:textId="77777777" w:rsidR="00891DD0" w:rsidRDefault="00B567EF">
      <w:pPr>
        <w:pStyle w:val="Titre2"/>
        <w:spacing w:before="120" w:after="60"/>
        <w:rPr>
          <w:rFonts w:asciiTheme="minorHAnsi" w:hAnsiTheme="minorHAnsi" w:cstheme="minorHAnsi"/>
          <w:sz w:val="22"/>
          <w:szCs w:val="22"/>
          <w:lang w:val="en-GB"/>
        </w:rPr>
      </w:pPr>
      <w:bookmarkStart w:id="400" w:name="_Toc140836317"/>
      <w:r>
        <w:rPr>
          <w:rFonts w:asciiTheme="minorHAnsi" w:hAnsiTheme="minorHAnsi" w:cstheme="minorHAnsi"/>
          <w:sz w:val="22"/>
          <w:szCs w:val="22"/>
          <w:lang w:val="en"/>
        </w:rPr>
        <w:t>Payment procedure</w:t>
      </w:r>
      <w:bookmarkEnd w:id="400"/>
    </w:p>
    <w:p w14:paraId="2DB7068D" w14:textId="77777777" w:rsidR="00891DD0" w:rsidRDefault="00B567EF">
      <w:pPr>
        <w:pStyle w:val="u"/>
        <w:widowControl w:val="0"/>
        <w:numPr>
          <w:ilvl w:val="0"/>
          <w:numId w:val="17"/>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61831966" w14:textId="77777777" w:rsidR="00891DD0" w:rsidRDefault="00B567EF">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Periodic quarterly advances may be paid to the </w:t>
      </w:r>
      <w:r>
        <w:rPr>
          <w:rFonts w:asciiTheme="minorHAnsi" w:hAnsiTheme="minorHAnsi" w:cstheme="minorHAnsi"/>
          <w:smallCaps/>
          <w:lang w:val="en"/>
        </w:rPr>
        <w:t>Contractor</w:t>
      </w:r>
      <w:r>
        <w:rPr>
          <w:rFonts w:asciiTheme="minorHAnsi" w:hAnsiTheme="minorHAnsi" w:cstheme="minorHAnsi"/>
          <w:szCs w:val="22"/>
          <w:lang w:val="en"/>
        </w:rPr>
        <w:t xml:space="preserve">. The amount of such advances may not exceed the value of the services/supplies delivered by the </w:t>
      </w:r>
      <w:r>
        <w:rPr>
          <w:rFonts w:asciiTheme="minorHAnsi" w:hAnsiTheme="minorHAnsi" w:cstheme="minorHAnsi"/>
          <w:smallCaps/>
          <w:lang w:val="en"/>
        </w:rPr>
        <w:t>Contractor</w:t>
      </w:r>
      <w:r>
        <w:rPr>
          <w:rFonts w:asciiTheme="minorHAnsi" w:hAnsiTheme="minorHAnsi" w:cstheme="minorHAnsi"/>
          <w:szCs w:val="22"/>
          <w:lang w:val="en"/>
        </w:rPr>
        <w:t xml:space="preserve"> and duly accepted by </w:t>
      </w:r>
      <w:r>
        <w:rPr>
          <w:rFonts w:asciiTheme="minorHAnsi" w:hAnsiTheme="minorHAnsi" w:cstheme="minorHAnsi"/>
          <w:smallCaps/>
          <w:szCs w:val="22"/>
          <w:lang w:val="en-GB"/>
        </w:rPr>
        <w:t>Expertise France</w:t>
      </w:r>
      <w:r>
        <w:rPr>
          <w:rFonts w:asciiTheme="minorHAnsi" w:hAnsiTheme="minorHAnsi" w:cstheme="minorHAnsi"/>
          <w:szCs w:val="22"/>
          <w:lang w:val="en"/>
        </w:rPr>
        <w:t>.</w:t>
      </w:r>
    </w:p>
    <w:p w14:paraId="7D725783" w14:textId="77777777" w:rsidR="00891DD0" w:rsidRDefault="00B567EF">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frequency of advance payments may be reduced to 1 month at the request of the </w:t>
      </w:r>
      <w:r>
        <w:rPr>
          <w:rFonts w:asciiTheme="minorHAnsi" w:hAnsiTheme="minorHAnsi" w:cstheme="minorHAnsi"/>
          <w:smallCaps/>
          <w:lang w:val="en"/>
        </w:rPr>
        <w:t>Contractor</w:t>
      </w:r>
      <w:r>
        <w:rPr>
          <w:rFonts w:asciiTheme="minorHAnsi" w:hAnsiTheme="minorHAnsi" w:cstheme="minorHAnsi"/>
          <w:szCs w:val="22"/>
          <w:lang w:val="en"/>
        </w:rPr>
        <w:t>.</w:t>
      </w:r>
    </w:p>
    <w:p w14:paraId="2694274A" w14:textId="77777777" w:rsidR="00891DD0" w:rsidRDefault="00B567EF">
      <w:pPr>
        <w:pStyle w:val="u"/>
        <w:widowControl w:val="0"/>
        <w:spacing w:after="120"/>
        <w:ind w:left="561"/>
        <w:jc w:val="left"/>
        <w:rPr>
          <w:rFonts w:asciiTheme="minorHAnsi" w:hAnsiTheme="minorHAnsi" w:cstheme="minorHAnsi"/>
          <w:szCs w:val="22"/>
          <w:lang w:val="en-US"/>
        </w:rPr>
      </w:pPr>
      <w:r>
        <w:rPr>
          <w:rFonts w:asciiTheme="minorHAnsi" w:hAnsiTheme="minorHAnsi" w:cstheme="minorHAnsi"/>
          <w:szCs w:val="22"/>
          <w:lang w:val="en"/>
        </w:rPr>
        <w:t xml:space="preserve">The cumulative amount of advances paid shall not exceed 90% of the amount of the firm tranche. </w:t>
      </w:r>
    </w:p>
    <w:p w14:paraId="1CB40E89" w14:textId="77777777" w:rsidR="00891DD0" w:rsidRDefault="00B567EF">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Payment of an advance does not constitute proof of acceptance, even partially, nor does it release the </w:t>
      </w:r>
      <w:r>
        <w:rPr>
          <w:rFonts w:asciiTheme="minorHAnsi" w:hAnsiTheme="minorHAnsi" w:cstheme="minorHAnsi"/>
          <w:smallCaps/>
          <w:lang w:val="en"/>
        </w:rPr>
        <w:t>Contractor</w:t>
      </w:r>
      <w:r>
        <w:rPr>
          <w:rFonts w:asciiTheme="minorHAnsi" w:hAnsiTheme="minorHAnsi" w:cstheme="minorHAnsi"/>
          <w:szCs w:val="22"/>
          <w:lang w:val="en"/>
        </w:rPr>
        <w:t xml:space="preserve"> from its obligations under the </w:t>
      </w:r>
      <w:r>
        <w:rPr>
          <w:rFonts w:asciiTheme="minorHAnsi" w:hAnsiTheme="minorHAnsi" w:cstheme="minorHAnsi"/>
          <w:smallCaps/>
          <w:lang w:val="en"/>
        </w:rPr>
        <w:t>Contract</w:t>
      </w:r>
      <w:r>
        <w:rPr>
          <w:rFonts w:asciiTheme="minorHAnsi" w:hAnsiTheme="minorHAnsi" w:cstheme="minorHAnsi"/>
          <w:szCs w:val="22"/>
          <w:lang w:val="en"/>
        </w:rPr>
        <w:t xml:space="preserve"> or with regard to the item in question.</w:t>
      </w:r>
    </w:p>
    <w:p w14:paraId="429E70A4" w14:textId="77777777" w:rsidR="00891DD0" w:rsidRDefault="00B567EF">
      <w:pPr>
        <w:pStyle w:val="u"/>
        <w:widowControl w:val="0"/>
        <w:numPr>
          <w:ilvl w:val="0"/>
          <w:numId w:val="17"/>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t>Partial definitive payments/balance</w:t>
      </w:r>
    </w:p>
    <w:p w14:paraId="5354195F" w14:textId="77777777" w:rsidR="00891DD0" w:rsidRDefault="00B567EF">
      <w:pPr>
        <w:pStyle w:val="u"/>
        <w:widowControl w:val="0"/>
        <w:spacing w:after="120"/>
        <w:ind w:left="561"/>
        <w:rPr>
          <w:rFonts w:asciiTheme="minorHAnsi" w:hAnsiTheme="minorHAnsi" w:cs="Arial"/>
          <w:szCs w:val="22"/>
          <w:lang w:val="en-GB"/>
        </w:rPr>
      </w:pPr>
      <w:r>
        <w:rPr>
          <w:rFonts w:asciiTheme="minorHAnsi" w:hAnsiTheme="minorHAnsi" w:cs="Arial"/>
          <w:szCs w:val="22"/>
          <w:lang w:val="en"/>
        </w:rPr>
        <w:lastRenderedPageBreak/>
        <w:t>Each item and purchase order gives rise to a partial definitive payment corresponding to the balance, to be carried out after receipt and final acceptance of all corresponding services and supplies.</w:t>
      </w:r>
    </w:p>
    <w:p w14:paraId="5C5E2A86" w14:textId="77777777" w:rsidR="00891DD0" w:rsidRDefault="00B567EF">
      <w:pPr>
        <w:pStyle w:val="Titre2"/>
        <w:spacing w:before="120" w:after="60"/>
        <w:jc w:val="both"/>
        <w:rPr>
          <w:rFonts w:asciiTheme="minorHAnsi" w:hAnsiTheme="minorHAnsi"/>
          <w:sz w:val="22"/>
          <w:szCs w:val="22"/>
          <w:lang w:val="en-GB"/>
        </w:rPr>
      </w:pPr>
      <w:bookmarkStart w:id="401" w:name="_Toc140836318"/>
      <w:r>
        <w:rPr>
          <w:rFonts w:asciiTheme="minorHAnsi" w:hAnsiTheme="minorHAnsi"/>
          <w:sz w:val="22"/>
          <w:szCs w:val="22"/>
          <w:lang w:val="en"/>
        </w:rPr>
        <w:t>Payment terms and late payment interest</w:t>
      </w:r>
      <w:bookmarkEnd w:id="401"/>
    </w:p>
    <w:p w14:paraId="23924ECB" w14:textId="77777777" w:rsidR="00891DD0" w:rsidRDefault="00B567E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14:paraId="3EE57BBE" w14:textId="77777777" w:rsidR="00891DD0" w:rsidRDefault="00B567E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Overall payment terms for monies due under the </w:t>
      </w:r>
      <w:r>
        <w:rPr>
          <w:rFonts w:asciiTheme="minorHAnsi" w:hAnsiTheme="minorHAnsi" w:cstheme="minorHAnsi"/>
          <w:smallCaps/>
          <w:lang w:val="en"/>
        </w:rPr>
        <w:t>Contract</w:t>
      </w:r>
      <w:r>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04C8F222" w14:textId="77777777" w:rsidR="00891DD0" w:rsidRDefault="00B567E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these payment terms are not respected, </w:t>
      </w:r>
      <w:r>
        <w:rPr>
          <w:rFonts w:asciiTheme="minorHAnsi" w:hAnsiTheme="minorHAnsi" w:cstheme="minorHAnsi"/>
          <w:smallCaps/>
          <w:szCs w:val="22"/>
          <w:lang w:val="en-GB"/>
        </w:rPr>
        <w:t>Expertise France</w:t>
      </w:r>
      <w:r>
        <w:rPr>
          <w:rFonts w:asciiTheme="minorHAnsi" w:hAnsiTheme="minorHAnsi" w:cs="Arial"/>
          <w:szCs w:val="22"/>
          <w:lang w:val="en"/>
        </w:rPr>
        <w:t xml:space="preserve"> will pay late payment interest to the </w:t>
      </w:r>
      <w:r>
        <w:rPr>
          <w:rFonts w:asciiTheme="minorHAnsi" w:hAnsiTheme="minorHAnsi" w:cstheme="minorHAnsi"/>
          <w:smallCaps/>
          <w:lang w:val="en"/>
        </w:rPr>
        <w:t>Contractor</w:t>
      </w:r>
      <w:r>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2BFDA81E" w14:textId="77777777" w:rsidR="00891DD0" w:rsidRDefault="00B567E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D274F5B" w14:textId="77777777" w:rsidR="00891DD0" w:rsidRDefault="00B567EF">
      <w:pPr>
        <w:pStyle w:val="Titre2"/>
        <w:spacing w:before="120" w:after="60"/>
        <w:rPr>
          <w:rFonts w:asciiTheme="minorHAnsi" w:hAnsiTheme="minorHAnsi"/>
          <w:sz w:val="22"/>
          <w:szCs w:val="22"/>
          <w:lang w:val="en-GB"/>
        </w:rPr>
      </w:pPr>
      <w:bookmarkStart w:id="402" w:name="_Toc140836319"/>
      <w:r>
        <w:rPr>
          <w:rFonts w:asciiTheme="minorHAnsi" w:hAnsiTheme="minorHAnsi"/>
          <w:sz w:val="22"/>
          <w:szCs w:val="22"/>
          <w:lang w:val="en"/>
        </w:rPr>
        <w:t>Presentation of payment demands</w:t>
      </w:r>
      <w:bookmarkEnd w:id="402"/>
    </w:p>
    <w:p w14:paraId="281C2256" w14:textId="77777777" w:rsidR="00891DD0" w:rsidRDefault="00B567EF">
      <w:pPr>
        <w:widowControl w:val="0"/>
        <w:spacing w:before="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addition to the legal notices (intracommunity VAT no.), invoices relating to the </w:t>
      </w:r>
      <w:r>
        <w:rPr>
          <w:rFonts w:asciiTheme="minorHAnsi" w:hAnsiTheme="minorHAnsi" w:cstheme="minorHAnsi"/>
          <w:smallCaps/>
          <w:sz w:val="22"/>
          <w:lang w:val="en"/>
        </w:rPr>
        <w:t>Contract</w:t>
      </w:r>
      <w:r>
        <w:rPr>
          <w:rFonts w:asciiTheme="minorHAnsi" w:eastAsia="Times New Roman" w:hAnsiTheme="minorHAnsi" w:cs="Arial"/>
          <w:sz w:val="22"/>
          <w:szCs w:val="22"/>
          <w:lang w:val="en"/>
        </w:rPr>
        <w:t xml:space="preserve"> must contain the following information:</w:t>
      </w:r>
    </w:p>
    <w:p w14:paraId="5A5E13A2" w14:textId="77777777" w:rsidR="00891DD0" w:rsidRDefault="00B567EF">
      <w:pPr>
        <w:pStyle w:val="Paragraphedeliste"/>
        <w:widowControl w:val="0"/>
        <w:numPr>
          <w:ilvl w:val="0"/>
          <w:numId w:val="14"/>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Company name, address and registered office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w:t>
      </w:r>
    </w:p>
    <w:p w14:paraId="6624183F" w14:textId="77777777" w:rsidR="00891DD0" w:rsidRDefault="00B567EF">
      <w:pPr>
        <w:pStyle w:val="Paragraphedeliste"/>
        <w:widowControl w:val="0"/>
        <w:numPr>
          <w:ilvl w:val="0"/>
          <w:numId w:val="14"/>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Registration number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 xml:space="preserve"> (SIRET or equivalent); </w:t>
      </w:r>
    </w:p>
    <w:p w14:paraId="11C32665" w14:textId="77777777" w:rsidR="00891DD0" w:rsidRDefault="00B567EF">
      <w:pPr>
        <w:pStyle w:val="Paragraphedeliste"/>
        <w:widowControl w:val="0"/>
        <w:numPr>
          <w:ilvl w:val="0"/>
          <w:numId w:val="14"/>
        </w:numPr>
        <w:spacing w:before="12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lang w:val="en"/>
        </w:rPr>
        <w:t>Bank account details;</w:t>
      </w:r>
    </w:p>
    <w:p w14:paraId="06A4ADB0" w14:textId="77777777" w:rsidR="00891DD0" w:rsidRDefault="00B567EF">
      <w:pPr>
        <w:pStyle w:val="Paragraphedeliste"/>
        <w:widowControl w:val="0"/>
        <w:numPr>
          <w:ilvl w:val="0"/>
          <w:numId w:val="14"/>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code of the department acting as specifying department (stated in the article entitled </w:t>
      </w:r>
      <w:r>
        <w:rPr>
          <w:rFonts w:asciiTheme="minorHAnsi" w:eastAsia="Times New Roman" w:hAnsiTheme="minorHAnsi" w:cs="Arial"/>
          <w:sz w:val="22"/>
          <w:szCs w:val="22"/>
          <w:lang w:val="en"/>
        </w:rPr>
        <w:fldChar w:fldCharType="begin"/>
      </w:r>
      <w:r>
        <w:rPr>
          <w:rFonts w:asciiTheme="minorHAnsi" w:eastAsia="Times New Roman" w:hAnsiTheme="minorHAnsi" w:cs="Arial"/>
          <w:sz w:val="22"/>
          <w:szCs w:val="22"/>
          <w:lang w:val="en"/>
        </w:rPr>
        <w:instrText xml:space="preserve"> REF _Ref464060009 \h  \* MERGEFORMAT </w:instrText>
      </w:r>
      <w:r>
        <w:rPr>
          <w:rFonts w:asciiTheme="minorHAnsi" w:eastAsia="Times New Roman" w:hAnsiTheme="minorHAnsi" w:cs="Arial"/>
          <w:sz w:val="22"/>
          <w:szCs w:val="22"/>
          <w:lang w:val="en"/>
        </w:rPr>
      </w:r>
      <w:r>
        <w:rPr>
          <w:rFonts w:asciiTheme="minorHAnsi" w:eastAsia="Times New Roman" w:hAnsiTheme="minorHAnsi" w:cs="Arial"/>
          <w:sz w:val="22"/>
          <w:szCs w:val="22"/>
          <w:lang w:val="en"/>
        </w:rPr>
        <w:fldChar w:fldCharType="separate"/>
      </w:r>
      <w:r>
        <w:rPr>
          <w:rFonts w:asciiTheme="minorHAnsi" w:eastAsia="Times New Roman" w:hAnsiTheme="minorHAnsi" w:cs="Arial"/>
          <w:sz w:val="22"/>
          <w:szCs w:val="22"/>
          <w:lang w:val="en"/>
        </w:rPr>
        <w:t>Contact person and communication</w:t>
      </w:r>
      <w:r>
        <w:rPr>
          <w:rFonts w:asciiTheme="minorHAnsi" w:eastAsia="Times New Roman" w:hAnsiTheme="minorHAnsi" w:cs="Arial"/>
          <w:sz w:val="22"/>
          <w:szCs w:val="22"/>
          <w:lang w:val="en"/>
        </w:rPr>
        <w:fldChar w:fldCharType="end"/>
      </w:r>
      <w:r>
        <w:rPr>
          <w:rFonts w:asciiTheme="minorHAnsi" w:eastAsia="Times New Roman" w:hAnsiTheme="minorHAnsi" w:cs="Arial"/>
          <w:sz w:val="22"/>
          <w:szCs w:val="22"/>
          <w:lang w:val="en"/>
        </w:rPr>
        <w:t>);</w:t>
      </w:r>
    </w:p>
    <w:p w14:paraId="76A7E6DE" w14:textId="77777777" w:rsidR="00891DD0" w:rsidRDefault="00B567EF">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extent cx="4633960" cy="263799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8"/>
                        <a:stretch/>
                      </pic:blipFill>
                      <pic:spPr bwMode="auto">
                        <a:xfrm>
                          <a:off x="0" y="0"/>
                          <a:ext cx="4644701" cy="2644104"/>
                        </a:xfrm>
                        <a:prstGeom prst="rect">
                          <a:avLst/>
                        </a:prstGeom>
                        <a:noFill/>
                      </pic:spPr>
                    </pic:pic>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64.88pt;height:207.72pt;mso-wrap-distance-left:0.00pt;mso-wrap-distance-top:0.00pt;mso-wrap-distance-right:0.00pt;mso-wrap-distance-bottom:0.00pt;z-index:1;" stroked="false">
                <v:imagedata r:id="rId21" o:title=""/>
                <o:lock v:ext="edit" rotation="t"/>
              </v:shape>
            </w:pict>
          </mc:Fallback>
        </mc:AlternateContent>
      </w:r>
    </w:p>
    <w:p w14:paraId="2250B9C0" w14:textId="77777777" w:rsidR="00891DD0" w:rsidRDefault="00B567EF">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Reference number of the </w:t>
      </w:r>
      <w:r>
        <w:rPr>
          <w:rFonts w:asciiTheme="minorHAnsi" w:hAnsiTheme="minorHAnsi" w:cstheme="minorHAnsi"/>
          <w:smallCaps/>
          <w:sz w:val="22"/>
          <w:lang w:val="en"/>
        </w:rPr>
        <w:t>Contract</w:t>
      </w:r>
      <w:r>
        <w:rPr>
          <w:rFonts w:asciiTheme="minorHAnsi" w:eastAsia="Times New Roman" w:hAnsiTheme="minorHAnsi" w:cstheme="minorHAnsi"/>
          <w:sz w:val="22"/>
          <w:lang w:val="en"/>
        </w:rPr>
        <w:t>;</w:t>
      </w:r>
    </w:p>
    <w:p w14:paraId="0DF2D232" w14:textId="77777777" w:rsidR="00891DD0" w:rsidRDefault="00B567EF">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t>The reference and title of the cooperation project concerned (if applicable);</w:t>
      </w:r>
    </w:p>
    <w:p w14:paraId="37767AAB" w14:textId="77777777" w:rsidR="00891DD0" w:rsidRDefault="00B567EF">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Clear and accurate description of the equipment/supplies sold and/or services performed;</w:t>
      </w:r>
    </w:p>
    <w:p w14:paraId="574CB5EE" w14:textId="77777777" w:rsidR="00891DD0" w:rsidRDefault="00B567EF">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Contractor</w:t>
      </w:r>
      <w:r>
        <w:rPr>
          <w:rFonts w:asciiTheme="minorHAnsi" w:hAnsiTheme="minorHAnsi" w:cstheme="minorHAnsi"/>
          <w:sz w:val="22"/>
          <w:lang w:val="en"/>
        </w:rPr>
        <w:t xml:space="preserve">’s bank details are not stated on invoices, it must provide a statement or </w:t>
      </w:r>
      <w:r>
        <w:rPr>
          <w:rFonts w:asciiTheme="minorHAnsi" w:hAnsiTheme="minorHAnsi" w:cstheme="minorHAnsi"/>
          <w:sz w:val="22"/>
          <w:lang w:val="en"/>
        </w:rPr>
        <w:lastRenderedPageBreak/>
        <w:t>certificate of bank or post office account details, with the third-party form duly completed in all cases.</w:t>
      </w:r>
    </w:p>
    <w:p w14:paraId="34EC5410" w14:textId="77777777" w:rsidR="00891DD0" w:rsidRDefault="00B567E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Expertise France</w:t>
      </w:r>
      <w:r>
        <w:rPr>
          <w:rFonts w:asciiTheme="minorHAnsi" w:hAnsiTheme="minorHAnsi" w:cs="Arial"/>
          <w:szCs w:val="22"/>
          <w:lang w:val="en"/>
        </w:rPr>
        <w:t xml:space="preserve"> on behalf of which the </w:t>
      </w:r>
      <w:r>
        <w:rPr>
          <w:rFonts w:asciiTheme="minorHAnsi" w:hAnsiTheme="minorHAnsi" w:cstheme="minorHAnsi"/>
          <w:smallCaps/>
          <w:lang w:val="en"/>
        </w:rPr>
        <w:t>Contract</w:t>
      </w:r>
      <w:r>
        <w:rPr>
          <w:rFonts w:asciiTheme="minorHAnsi" w:hAnsiTheme="minorHAnsi" w:cs="Arial"/>
          <w:szCs w:val="22"/>
          <w:lang w:val="en"/>
        </w:rPr>
        <w:t xml:space="preserve"> has been placed.</w:t>
      </w:r>
    </w:p>
    <w:p w14:paraId="6961B32A" w14:textId="77777777" w:rsidR="00891DD0" w:rsidRDefault="00B567E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 </w:t>
      </w:r>
      <w:r>
        <w:rPr>
          <w:rFonts w:asciiTheme="minorHAnsi" w:hAnsiTheme="minorHAnsi" w:cstheme="minorHAnsi"/>
          <w:smallCaps/>
          <w:lang w:val="en"/>
        </w:rPr>
        <w:t>Contractor</w:t>
      </w:r>
      <w:r>
        <w:rPr>
          <w:rFonts w:asciiTheme="minorHAnsi" w:hAnsiTheme="minorHAnsi" w:cs="Arial"/>
          <w:szCs w:val="22"/>
          <w:lang w:val="en"/>
        </w:rPr>
        <w:t xml:space="preserve"> is not obliged to forward invoices via Chorus, it may submit its invoices to the contact person stated in the article entitled </w:t>
      </w:r>
      <w:r>
        <w:rPr>
          <w:rFonts w:asciiTheme="minorHAnsi" w:hAnsiTheme="minorHAnsi" w:cs="Arial"/>
          <w:szCs w:val="22"/>
          <w:lang w:val="en"/>
        </w:rPr>
        <w:fldChar w:fldCharType="begin"/>
      </w:r>
      <w:r>
        <w:rPr>
          <w:rFonts w:asciiTheme="minorHAnsi" w:hAnsiTheme="minorHAnsi" w:cs="Arial"/>
          <w:szCs w:val="22"/>
          <w:lang w:val="en"/>
        </w:rPr>
        <w:instrText xml:space="preserve"> REF _Ref464060009 \h  \* MERGEFORMAT </w:instrText>
      </w:r>
      <w:r>
        <w:rPr>
          <w:rFonts w:asciiTheme="minorHAnsi" w:hAnsiTheme="minorHAnsi" w:cs="Arial"/>
          <w:szCs w:val="22"/>
          <w:lang w:val="en"/>
        </w:rPr>
      </w:r>
      <w:r>
        <w:rPr>
          <w:rFonts w:asciiTheme="minorHAnsi" w:hAnsiTheme="minorHAnsi" w:cs="Arial"/>
          <w:szCs w:val="22"/>
          <w:lang w:val="en"/>
        </w:rPr>
        <w:fldChar w:fldCharType="separate"/>
      </w:r>
      <w:r>
        <w:rPr>
          <w:rFonts w:asciiTheme="minorHAnsi" w:hAnsiTheme="minorHAnsi" w:cs="Arial"/>
          <w:szCs w:val="22"/>
          <w:lang w:val="en"/>
        </w:rPr>
        <w:t>Contact person and communication</w:t>
      </w:r>
      <w:r>
        <w:rPr>
          <w:rFonts w:asciiTheme="minorHAnsi" w:hAnsiTheme="minorHAnsi" w:cs="Arial"/>
          <w:szCs w:val="22"/>
          <w:lang w:val="en"/>
        </w:rPr>
        <w:fldChar w:fldCharType="end"/>
      </w:r>
      <w:r>
        <w:rPr>
          <w:rFonts w:asciiTheme="minorHAnsi" w:hAnsiTheme="minorHAnsi" w:cs="Arial"/>
          <w:szCs w:val="22"/>
          <w:lang w:val="en"/>
        </w:rPr>
        <w:t>.</w:t>
      </w:r>
    </w:p>
    <w:p w14:paraId="64234BCA" w14:textId="77777777" w:rsidR="00891DD0" w:rsidRDefault="00B567E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Expertise France</w:t>
      </w:r>
      <w:r>
        <w:rPr>
          <w:rFonts w:asciiTheme="minorHAnsi" w:hAnsiTheme="minorHAnsi" w:cs="Arial"/>
          <w:szCs w:val="22"/>
          <w:lang w:val="en"/>
        </w:rPr>
        <w:t>.</w:t>
      </w:r>
    </w:p>
    <w:p w14:paraId="391F760D" w14:textId="77777777" w:rsidR="00891DD0" w:rsidRDefault="00B567E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7009942" w14:textId="77777777" w:rsidR="00891DD0" w:rsidRDefault="00B567E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Any missing document will prevent payment.</w:t>
      </w:r>
    </w:p>
    <w:p w14:paraId="3D0425DC" w14:textId="77777777" w:rsidR="00891DD0" w:rsidRDefault="00B567EF">
      <w:pPr>
        <w:pStyle w:val="Titre2"/>
        <w:tabs>
          <w:tab w:val="num" w:pos="576"/>
        </w:tabs>
        <w:spacing w:before="120" w:after="60"/>
        <w:jc w:val="both"/>
        <w:rPr>
          <w:rFonts w:asciiTheme="minorHAnsi" w:hAnsiTheme="minorHAnsi"/>
          <w:b w:val="0"/>
          <w:sz w:val="22"/>
          <w:szCs w:val="22"/>
          <w:lang w:val="en-GB"/>
        </w:rPr>
      </w:pPr>
      <w:bookmarkStart w:id="403" w:name="_Toc140836320"/>
      <w:bookmarkStart w:id="404" w:name="_Toc344300189"/>
      <w:bookmarkEnd w:id="398"/>
      <w:r>
        <w:rPr>
          <w:rFonts w:asciiTheme="minorHAnsi" w:hAnsiTheme="minorHAnsi"/>
          <w:sz w:val="22"/>
          <w:szCs w:val="22"/>
          <w:lang w:val="en"/>
        </w:rPr>
        <w:t>Bank transfer</w:t>
      </w:r>
      <w:bookmarkEnd w:id="403"/>
    </w:p>
    <w:p w14:paraId="632D3B31" w14:textId="77777777" w:rsidR="00891DD0" w:rsidRDefault="00B567EF">
      <w:pPr>
        <w:pStyle w:val="u"/>
        <w:widowControl w:val="0"/>
        <w:spacing w:after="120"/>
        <w:ind w:left="561"/>
        <w:rPr>
          <w:rFonts w:asciiTheme="minorHAnsi" w:eastAsia="Calibri" w:hAnsiTheme="minorHAnsi"/>
          <w:szCs w:val="22"/>
          <w:lang w:val="en-GB"/>
        </w:rPr>
      </w:pPr>
      <w:r>
        <w:rPr>
          <w:rFonts w:asciiTheme="minorHAnsi" w:hAnsiTheme="minorHAnsi" w:cs="Arial"/>
          <w:szCs w:val="22"/>
          <w:lang w:val="en"/>
        </w:rPr>
        <w:t>Payment for invoiced services/supplies will be made to the bank account identified in the third-party sheet.</w:t>
      </w:r>
    </w:p>
    <w:p w14:paraId="5944B193" w14:textId="77777777" w:rsidR="00891DD0" w:rsidRDefault="00B567E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14:paraId="3B5D2806" w14:textId="77777777" w:rsidR="00891DD0" w:rsidRDefault="00B567EF">
      <w:pPr>
        <w:pStyle w:val="Titre2"/>
        <w:tabs>
          <w:tab w:val="num" w:pos="576"/>
        </w:tabs>
        <w:spacing w:before="120" w:after="60"/>
        <w:rPr>
          <w:rFonts w:asciiTheme="minorHAnsi" w:hAnsiTheme="minorHAnsi"/>
          <w:sz w:val="22"/>
          <w:szCs w:val="22"/>
          <w:lang w:val="en-GB"/>
        </w:rPr>
      </w:pPr>
      <w:bookmarkStart w:id="405" w:name="_Toc140836321"/>
      <w:r>
        <w:rPr>
          <w:rFonts w:asciiTheme="minorHAnsi" w:hAnsiTheme="minorHAnsi"/>
          <w:sz w:val="22"/>
          <w:szCs w:val="22"/>
          <w:lang w:val="en"/>
        </w:rPr>
        <w:t>Value added tax (VAT)</w:t>
      </w:r>
      <w:bookmarkEnd w:id="404"/>
      <w:bookmarkEnd w:id="405"/>
    </w:p>
    <w:p w14:paraId="7FD53CED" w14:textId="77777777" w:rsidR="00891DD0" w:rsidRDefault="00B567E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328F4CA1" w14:textId="77777777" w:rsidR="00891DD0" w:rsidRDefault="00B567E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Any </w:t>
      </w:r>
      <w:r>
        <w:rPr>
          <w:rFonts w:asciiTheme="minorHAnsi" w:hAnsiTheme="minorHAnsi" w:cstheme="minorHAnsi"/>
          <w:smallCaps/>
          <w:lang w:val="en"/>
        </w:rPr>
        <w:t>Contractor</w:t>
      </w:r>
      <w:r>
        <w:rPr>
          <w:rFonts w:asciiTheme="minorHAnsi" w:hAnsiTheme="minorHAnsi" w:cs="Arial"/>
          <w:szCs w:val="22"/>
          <w:lang w:val="en"/>
        </w:rPr>
        <w:t xml:space="preserve"> benefitting from exemption must state “VAT exempt” in accordance with the rules that apply to it.</w:t>
      </w:r>
    </w:p>
    <w:p w14:paraId="3E7B9222" w14:textId="77777777" w:rsidR="00891DD0" w:rsidRDefault="00B567EF">
      <w:pPr>
        <w:pStyle w:val="Titre2"/>
        <w:tabs>
          <w:tab w:val="num" w:pos="576"/>
        </w:tabs>
        <w:spacing w:before="120" w:after="60"/>
        <w:jc w:val="both"/>
        <w:rPr>
          <w:rFonts w:asciiTheme="minorHAnsi" w:hAnsiTheme="minorHAnsi"/>
          <w:sz w:val="22"/>
          <w:szCs w:val="22"/>
          <w:lang w:val="en-GB"/>
        </w:rPr>
      </w:pPr>
      <w:bookmarkStart w:id="406" w:name="_Toc392669638"/>
      <w:bookmarkStart w:id="407" w:name="_Toc140836322"/>
      <w:r>
        <w:rPr>
          <w:rFonts w:asciiTheme="minorHAnsi" w:hAnsiTheme="minorHAnsi"/>
          <w:sz w:val="22"/>
          <w:szCs w:val="22"/>
          <w:lang w:val="en"/>
        </w:rPr>
        <w:t>Taxes and duties</w:t>
      </w:r>
      <w:bookmarkEnd w:id="406"/>
      <w:bookmarkEnd w:id="407"/>
    </w:p>
    <w:p w14:paraId="25A1ED6F" w14:textId="77777777" w:rsidR="00891DD0" w:rsidRDefault="00B567E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shall be directly responsible for all taxes and duties that may be levied against it under the </w:t>
      </w:r>
      <w:r>
        <w:rPr>
          <w:rFonts w:asciiTheme="minorHAnsi" w:hAnsiTheme="minorHAnsi" w:cstheme="minorHAnsi"/>
          <w:smallCaps/>
          <w:lang w:val="en"/>
        </w:rPr>
        <w:t>Contract</w:t>
      </w:r>
      <w:r>
        <w:rPr>
          <w:rFonts w:asciiTheme="minorHAnsi" w:hAnsiTheme="minorHAnsi" w:cs="Arial"/>
          <w:szCs w:val="22"/>
          <w:lang w:val="en"/>
        </w:rPr>
        <w:t>, both in the country of its registered office and in those of project implementation.</w:t>
      </w:r>
    </w:p>
    <w:p w14:paraId="501E6EF3" w14:textId="77777777" w:rsidR="00891DD0" w:rsidRDefault="00B567EF">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408" w:name="_Toc140836323"/>
      <w:r>
        <w:rPr>
          <w:rFonts w:asciiTheme="minorHAnsi" w:hAnsiTheme="minorHAnsi"/>
          <w:b/>
          <w:bCs/>
          <w:caps/>
          <w:sz w:val="24"/>
          <w:u w:val="single"/>
          <w:lang w:val="en"/>
        </w:rPr>
        <w:t>inspection and acceptance activities</w:t>
      </w:r>
      <w:bookmarkEnd w:id="408"/>
    </w:p>
    <w:p w14:paraId="3A933FE3" w14:textId="77777777" w:rsidR="00891DD0" w:rsidRDefault="00B567EF">
      <w:pPr>
        <w:pStyle w:val="Titre2"/>
        <w:jc w:val="both"/>
        <w:rPr>
          <w:rFonts w:asciiTheme="minorHAnsi" w:hAnsiTheme="minorHAnsi"/>
          <w:sz w:val="22"/>
          <w:szCs w:val="22"/>
        </w:rPr>
      </w:pPr>
      <w:bookmarkStart w:id="409" w:name="_Toc392669640"/>
      <w:bookmarkStart w:id="410" w:name="_Toc390691469"/>
      <w:bookmarkStart w:id="411" w:name="_Toc140836324"/>
      <w:r>
        <w:rPr>
          <w:rFonts w:asciiTheme="minorHAnsi" w:hAnsiTheme="minorHAnsi"/>
          <w:sz w:val="22"/>
          <w:szCs w:val="22"/>
          <w:lang w:val="en"/>
        </w:rPr>
        <w:t>Inspection activities</w:t>
      </w:r>
      <w:bookmarkEnd w:id="409"/>
      <w:bookmarkEnd w:id="410"/>
      <w:bookmarkEnd w:id="411"/>
    </w:p>
    <w:p w14:paraId="3E06B89D" w14:textId="77777777" w:rsidR="00891DD0" w:rsidRDefault="00B567EF">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2E52E03" w14:textId="77777777" w:rsidR="00891DD0" w:rsidRDefault="00B567EF">
      <w:pPr>
        <w:pStyle w:val="u"/>
        <w:widowControl w:val="0"/>
        <w:numPr>
          <w:ilvl w:val="0"/>
          <w:numId w:val="23"/>
        </w:numPr>
        <w:rPr>
          <w:rFonts w:asciiTheme="minorHAnsi" w:hAnsiTheme="minorHAnsi" w:cs="Arial"/>
          <w:szCs w:val="22"/>
          <w:lang w:val="en-GB"/>
        </w:rPr>
      </w:pPr>
      <w:bookmarkStart w:id="412" w:name="_Toc390691470"/>
      <w:bookmarkStart w:id="413" w:name="_Toc392669641"/>
      <w:bookmarkStart w:id="414" w:name="_Toc140836325"/>
      <w:r>
        <w:rPr>
          <w:rFonts w:asciiTheme="minorHAnsi" w:hAnsiTheme="minorHAnsi" w:cs="Arial"/>
          <w:szCs w:val="22"/>
          <w:lang w:val="en-GB"/>
        </w:rPr>
        <w:t>the Project Manager, Mr. Morgan ROHEL</w:t>
      </w:r>
      <w:r>
        <w:rPr>
          <w:rFonts w:asciiTheme="minorHAnsi" w:hAnsiTheme="minorHAnsi" w:cs="Arial"/>
          <w:szCs w:val="22"/>
          <w:highlight w:val="yellow"/>
          <w:lang w:val="en-GB"/>
        </w:rPr>
        <w:t xml:space="preserve"> </w:t>
      </w:r>
    </w:p>
    <w:p w14:paraId="4D22EDCC" w14:textId="77777777" w:rsidR="00891DD0" w:rsidRDefault="00B567EF">
      <w:pPr>
        <w:pStyle w:val="Titre2"/>
        <w:spacing w:before="120" w:after="60"/>
        <w:jc w:val="both"/>
        <w:rPr>
          <w:rFonts w:asciiTheme="minorHAnsi" w:hAnsiTheme="minorHAnsi"/>
          <w:sz w:val="22"/>
          <w:szCs w:val="22"/>
          <w:lang w:val="en-GB"/>
        </w:rPr>
      </w:pPr>
      <w:r>
        <w:rPr>
          <w:rFonts w:asciiTheme="minorHAnsi" w:hAnsiTheme="minorHAnsi"/>
          <w:sz w:val="22"/>
          <w:szCs w:val="22"/>
          <w:lang w:val="en"/>
        </w:rPr>
        <w:t>Acceptance</w:t>
      </w:r>
      <w:bookmarkEnd w:id="412"/>
      <w:r>
        <w:rPr>
          <w:rFonts w:asciiTheme="minorHAnsi" w:hAnsiTheme="minorHAnsi"/>
          <w:sz w:val="22"/>
          <w:szCs w:val="22"/>
          <w:lang w:val="en"/>
        </w:rPr>
        <w:t xml:space="preserve"> of service</w:t>
      </w:r>
      <w:bookmarkEnd w:id="413"/>
      <w:r>
        <w:rPr>
          <w:rFonts w:asciiTheme="minorHAnsi" w:hAnsiTheme="minorHAnsi"/>
          <w:sz w:val="22"/>
          <w:szCs w:val="22"/>
          <w:lang w:val="en"/>
        </w:rPr>
        <w:t>s and supplies</w:t>
      </w:r>
      <w:bookmarkEnd w:id="414"/>
    </w:p>
    <w:p w14:paraId="50099A9A" w14:textId="77777777" w:rsidR="00891DD0" w:rsidRDefault="00B567EF">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By way of derogation from Article 25 of the CCAG-FCS, acceptance activities will be carried out by:</w:t>
      </w:r>
    </w:p>
    <w:p w14:paraId="1B7CEA94" w14:textId="77777777" w:rsidR="00891DD0" w:rsidRDefault="00B567EF">
      <w:pPr>
        <w:pStyle w:val="u"/>
        <w:widowControl w:val="0"/>
        <w:numPr>
          <w:ilvl w:val="0"/>
          <w:numId w:val="23"/>
        </w:numPr>
        <w:rPr>
          <w:rFonts w:asciiTheme="minorHAnsi" w:hAnsiTheme="minorHAnsi" w:cs="Arial"/>
          <w:szCs w:val="22"/>
          <w:lang w:val="en-GB"/>
        </w:rPr>
      </w:pPr>
      <w:r>
        <w:rPr>
          <w:rFonts w:asciiTheme="minorHAnsi" w:hAnsiTheme="minorHAnsi" w:cs="Arial"/>
          <w:szCs w:val="22"/>
          <w:lang w:val="en-GB"/>
        </w:rPr>
        <w:t>the Project Manager, Mr. Morgan ROHEL</w:t>
      </w:r>
    </w:p>
    <w:p w14:paraId="223FE112" w14:textId="77777777" w:rsidR="00891DD0" w:rsidRDefault="00B567EF">
      <w:pPr>
        <w:pStyle w:val="u"/>
        <w:widowControl w:val="0"/>
        <w:numPr>
          <w:ilvl w:val="0"/>
          <w:numId w:val="23"/>
        </w:numPr>
        <w:rPr>
          <w:rFonts w:asciiTheme="minorHAnsi" w:hAnsiTheme="minorHAnsi" w:cs="Arial"/>
          <w:szCs w:val="22"/>
          <w:lang w:val="en-GB"/>
        </w:rPr>
      </w:pPr>
      <w:r>
        <w:rPr>
          <w:rFonts w:asciiTheme="minorHAnsi" w:hAnsiTheme="minorHAnsi" w:cs="Arial"/>
          <w:szCs w:val="22"/>
          <w:lang w:val="en-GB"/>
        </w:rPr>
        <w:t>the Technical Coordinator, Mr. Gamini Senanayake</w:t>
      </w:r>
    </w:p>
    <w:p w14:paraId="07AA36F3" w14:textId="77777777" w:rsidR="00891DD0" w:rsidRDefault="00B567EF">
      <w:pPr>
        <w:pStyle w:val="u"/>
        <w:widowControl w:val="0"/>
        <w:numPr>
          <w:ilvl w:val="0"/>
          <w:numId w:val="23"/>
        </w:numPr>
        <w:rPr>
          <w:rFonts w:asciiTheme="minorHAnsi" w:hAnsiTheme="minorHAnsi" w:cs="Arial"/>
          <w:szCs w:val="22"/>
          <w:lang w:val="en"/>
        </w:rPr>
      </w:pPr>
      <w:r>
        <w:rPr>
          <w:rFonts w:asciiTheme="minorHAnsi" w:hAnsiTheme="minorHAnsi" w:cs="Arial"/>
          <w:szCs w:val="22"/>
          <w:lang w:val="en"/>
        </w:rPr>
        <w:t>the Sustainable Business Specialist,</w:t>
      </w:r>
      <w:r>
        <w:rPr>
          <w:lang w:val="en-US"/>
        </w:rPr>
        <w:t xml:space="preserve"> </w:t>
      </w:r>
      <w:r>
        <w:rPr>
          <w:rFonts w:asciiTheme="minorHAnsi" w:hAnsiTheme="minorHAnsi" w:cs="Arial"/>
          <w:szCs w:val="22"/>
          <w:lang w:val="en"/>
        </w:rPr>
        <w:t>Ms. Shayani WEERESINGHE</w:t>
      </w:r>
    </w:p>
    <w:p w14:paraId="280ABFBA" w14:textId="77777777" w:rsidR="00891DD0" w:rsidRDefault="00B567EF">
      <w:pPr>
        <w:pStyle w:val="u"/>
        <w:widowControl w:val="0"/>
        <w:spacing w:before="120"/>
        <w:ind w:left="561"/>
        <w:rPr>
          <w:rFonts w:asciiTheme="minorHAnsi" w:hAnsiTheme="minorHAnsi" w:cs="Arial"/>
          <w:szCs w:val="22"/>
          <w:lang w:val="en"/>
        </w:rPr>
      </w:pPr>
      <w:r>
        <w:rPr>
          <w:rFonts w:asciiTheme="minorHAnsi" w:hAnsiTheme="minorHAnsi" w:cs="Arial"/>
          <w:szCs w:val="22"/>
          <w:lang w:val="en"/>
        </w:rPr>
        <w:lastRenderedPageBreak/>
        <w:t xml:space="preserve">Any lack of response from </w:t>
      </w:r>
      <w:r>
        <w:rPr>
          <w:rFonts w:asciiTheme="minorHAnsi" w:hAnsiTheme="minorHAnsi" w:cstheme="minorHAnsi"/>
          <w:smallCaps/>
          <w:szCs w:val="22"/>
          <w:lang w:val="en-GB"/>
        </w:rPr>
        <w:t>Expertise France</w:t>
      </w:r>
      <w:r>
        <w:rPr>
          <w:rFonts w:asciiTheme="minorHAnsi" w:hAnsiTheme="minorHAnsi" w:cs="Arial"/>
          <w:szCs w:val="22"/>
          <w:lang w:val="en"/>
        </w:rPr>
        <w:t xml:space="preserve"> shall not equate to tacit acceptance of services or supplies.</w:t>
      </w:r>
    </w:p>
    <w:p w14:paraId="3F6A05EE" w14:textId="77777777" w:rsidR="00891DD0" w:rsidRDefault="00B567EF">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415" w:name="_Toc140836326"/>
      <w:r>
        <w:rPr>
          <w:rFonts w:asciiTheme="minorHAnsi" w:hAnsiTheme="minorHAnsi"/>
          <w:b/>
          <w:bCs/>
          <w:caps/>
          <w:sz w:val="24"/>
          <w:u w:val="single"/>
          <w:lang w:val="en"/>
        </w:rPr>
        <w:t>Specific terms of execution</w:t>
      </w:r>
      <w:bookmarkEnd w:id="415"/>
    </w:p>
    <w:p w14:paraId="6172609D" w14:textId="77777777" w:rsidR="00891DD0" w:rsidRDefault="00B567EF">
      <w:pPr>
        <w:pStyle w:val="Titre2"/>
        <w:spacing w:before="120" w:after="60"/>
        <w:rPr>
          <w:rFonts w:asciiTheme="minorHAnsi" w:hAnsiTheme="minorHAnsi" w:cstheme="minorHAnsi"/>
          <w:sz w:val="22"/>
          <w:szCs w:val="22"/>
          <w:lang w:val="en"/>
        </w:rPr>
      </w:pPr>
      <w:bookmarkStart w:id="416" w:name="_Toc140836327"/>
      <w:bookmarkStart w:id="417" w:name="_Toc392669643"/>
      <w:r>
        <w:rPr>
          <w:rFonts w:asciiTheme="minorHAnsi" w:hAnsiTheme="minorHAnsi" w:cstheme="minorHAnsi"/>
          <w:sz w:val="22"/>
          <w:szCs w:val="22"/>
          <w:lang w:val="en"/>
        </w:rPr>
        <w:t>Deliverables table</w:t>
      </w:r>
      <w:bookmarkEnd w:id="416"/>
    </w:p>
    <w:tbl>
      <w:tblPr>
        <w:tblStyle w:val="Grilledutableau"/>
        <w:tblpPr w:leftFromText="141" w:rightFromText="141" w:vertAnchor="text" w:horzAnchor="margin" w:tblpXSpec="center" w:tblpY="90"/>
        <w:tblW w:w="0" w:type="auto"/>
        <w:tblLook w:val="04A0" w:firstRow="1" w:lastRow="0" w:firstColumn="1" w:lastColumn="0" w:noHBand="0" w:noVBand="1"/>
        <w:tblPrChange w:id="418" w:author="Etienne BAUDON" w:date="2025-07-28T15:23:00Z">
          <w:tblPr>
            <w:tblStyle w:val="Grilledutableau"/>
            <w:tblpPr w:leftFromText="141" w:rightFromText="141" w:vertAnchor="text" w:horzAnchor="margin" w:tblpXSpec="center" w:tblpY="90"/>
            <w:tblW w:w="0" w:type="auto"/>
            <w:tblLook w:val="04A0" w:firstRow="1" w:lastRow="0" w:firstColumn="1" w:lastColumn="0" w:noHBand="0" w:noVBand="1"/>
          </w:tblPr>
        </w:tblPrChange>
      </w:tblPr>
      <w:tblGrid>
        <w:gridCol w:w="1696"/>
        <w:gridCol w:w="5298"/>
        <w:gridCol w:w="2574"/>
        <w:tblGridChange w:id="419">
          <w:tblGrid>
            <w:gridCol w:w="1756"/>
            <w:gridCol w:w="5238"/>
            <w:gridCol w:w="2574"/>
          </w:tblGrid>
        </w:tblGridChange>
      </w:tblGrid>
      <w:tr w:rsidR="00891DD0" w14:paraId="728ED4D1" w14:textId="77777777" w:rsidTr="00D97013">
        <w:tc>
          <w:tcPr>
            <w:tcW w:w="9568" w:type="dxa"/>
            <w:gridSpan w:val="3"/>
            <w:tcPrChange w:id="420" w:author="Etienne BAUDON" w:date="2025-07-28T15:23:00Z">
              <w:tcPr>
                <w:tcW w:w="9174" w:type="dxa"/>
                <w:gridSpan w:val="3"/>
              </w:tcPr>
            </w:tcPrChange>
          </w:tcPr>
          <w:p w14:paraId="7BF1491D" w14:textId="77777777" w:rsidR="00891DD0" w:rsidRDefault="00B567EF">
            <w:pPr>
              <w:pStyle w:val="u"/>
              <w:widowControl w:val="0"/>
              <w:ind w:left="0"/>
              <w:rPr>
                <w:rFonts w:asciiTheme="minorHAnsi" w:hAnsiTheme="minorHAnsi" w:cstheme="minorHAnsi"/>
                <w:szCs w:val="22"/>
              </w:rPr>
            </w:pPr>
            <w:r>
              <w:rPr>
                <w:rFonts w:asciiTheme="minorHAnsi" w:hAnsiTheme="minorHAnsi" w:cstheme="minorHAnsi"/>
                <w:szCs w:val="22"/>
                <w:lang w:val="en"/>
              </w:rPr>
              <w:t>Final deliverables</w:t>
            </w:r>
          </w:p>
        </w:tc>
      </w:tr>
      <w:tr w:rsidR="00891DD0" w14:paraId="126914E6" w14:textId="77777777" w:rsidTr="00D97013">
        <w:tc>
          <w:tcPr>
            <w:tcW w:w="1696" w:type="dxa"/>
            <w:tcPrChange w:id="421" w:author="Etienne BAUDON" w:date="2025-07-28T15:23:00Z">
              <w:tcPr>
                <w:tcW w:w="1362" w:type="dxa"/>
              </w:tcPr>
            </w:tcPrChange>
          </w:tcPr>
          <w:p w14:paraId="6C875CB8" w14:textId="77777777" w:rsidR="00891DD0" w:rsidRDefault="00B567EF">
            <w:pPr>
              <w:pStyle w:val="u"/>
              <w:widowControl w:val="0"/>
              <w:ind w:left="0"/>
              <w:rPr>
                <w:rFonts w:asciiTheme="minorHAnsi" w:hAnsiTheme="minorHAnsi" w:cstheme="minorHAnsi"/>
                <w:szCs w:val="22"/>
              </w:rPr>
            </w:pPr>
            <w:r>
              <w:rPr>
                <w:rFonts w:asciiTheme="minorHAnsi" w:hAnsiTheme="minorHAnsi" w:cstheme="minorHAnsi"/>
                <w:szCs w:val="22"/>
                <w:lang w:val="en"/>
              </w:rPr>
              <w:t>Item</w:t>
            </w:r>
          </w:p>
        </w:tc>
        <w:tc>
          <w:tcPr>
            <w:tcW w:w="5298" w:type="dxa"/>
            <w:tcPrChange w:id="422" w:author="Etienne BAUDON" w:date="2025-07-28T15:23:00Z">
              <w:tcPr>
                <w:tcW w:w="5238" w:type="dxa"/>
              </w:tcPr>
            </w:tcPrChange>
          </w:tcPr>
          <w:p w14:paraId="49D38DD9" w14:textId="77777777" w:rsidR="00891DD0" w:rsidRDefault="00B567EF">
            <w:pPr>
              <w:pStyle w:val="u"/>
              <w:widowControl w:val="0"/>
              <w:ind w:left="0"/>
              <w:rPr>
                <w:rFonts w:asciiTheme="minorHAnsi" w:hAnsiTheme="minorHAnsi" w:cstheme="minorHAnsi"/>
                <w:szCs w:val="22"/>
              </w:rPr>
            </w:pPr>
            <w:r>
              <w:rPr>
                <w:rFonts w:asciiTheme="minorHAnsi" w:hAnsiTheme="minorHAnsi" w:cstheme="minorHAnsi"/>
                <w:szCs w:val="22"/>
                <w:lang w:val="en"/>
              </w:rPr>
              <w:t>Deliverable</w:t>
            </w:r>
          </w:p>
        </w:tc>
        <w:tc>
          <w:tcPr>
            <w:tcW w:w="2574" w:type="dxa"/>
            <w:tcPrChange w:id="423" w:author="Etienne BAUDON" w:date="2025-07-28T15:23:00Z">
              <w:tcPr>
                <w:tcW w:w="2574" w:type="dxa"/>
              </w:tcPr>
            </w:tcPrChange>
          </w:tcPr>
          <w:p w14:paraId="53F5A934" w14:textId="77777777" w:rsidR="00891DD0" w:rsidRDefault="00B567EF">
            <w:pPr>
              <w:pStyle w:val="u"/>
              <w:widowControl w:val="0"/>
              <w:ind w:left="0"/>
              <w:rPr>
                <w:rFonts w:asciiTheme="minorHAnsi" w:hAnsiTheme="minorHAnsi" w:cstheme="minorHAnsi"/>
                <w:szCs w:val="22"/>
              </w:rPr>
            </w:pPr>
            <w:r>
              <w:rPr>
                <w:rFonts w:asciiTheme="minorHAnsi" w:hAnsiTheme="minorHAnsi" w:cstheme="minorHAnsi"/>
                <w:szCs w:val="22"/>
                <w:lang w:val="en"/>
              </w:rPr>
              <w:t>Deliverable submission deadline</w:t>
            </w:r>
          </w:p>
        </w:tc>
      </w:tr>
      <w:tr w:rsidR="00891DD0" w14:paraId="637CD76B" w14:textId="77777777" w:rsidTr="00D97013">
        <w:tc>
          <w:tcPr>
            <w:tcW w:w="1696" w:type="dxa"/>
            <w:tcPrChange w:id="424" w:author="Etienne BAUDON" w:date="2025-07-28T15:23:00Z">
              <w:tcPr>
                <w:tcW w:w="1362" w:type="dxa"/>
              </w:tcPr>
            </w:tcPrChange>
          </w:tcPr>
          <w:p w14:paraId="64536956" w14:textId="77777777" w:rsidR="00891DD0" w:rsidRDefault="00B567EF">
            <w:pPr>
              <w:pStyle w:val="u"/>
              <w:widowControl w:val="0"/>
              <w:ind w:left="0"/>
              <w:rPr>
                <w:rFonts w:asciiTheme="minorHAnsi" w:hAnsiTheme="minorHAnsi" w:cstheme="minorHAnsi"/>
                <w:szCs w:val="22"/>
              </w:rPr>
            </w:pPr>
            <w:r>
              <w:rPr>
                <w:rFonts w:asciiTheme="minorHAnsi" w:hAnsiTheme="minorHAnsi" w:cstheme="minorHAnsi"/>
                <w:szCs w:val="22"/>
              </w:rPr>
              <w:t>D1</w:t>
            </w:r>
          </w:p>
        </w:tc>
        <w:tc>
          <w:tcPr>
            <w:tcW w:w="5298" w:type="dxa"/>
            <w:vAlign w:val="center"/>
            <w:tcPrChange w:id="425" w:author="Etienne BAUDON" w:date="2025-07-28T15:23:00Z">
              <w:tcPr>
                <w:tcW w:w="5238" w:type="dxa"/>
                <w:vAlign w:val="center"/>
              </w:tcPr>
            </w:tcPrChange>
          </w:tcPr>
          <w:p w14:paraId="6EFCE168" w14:textId="77777777" w:rsidR="00891DD0" w:rsidRDefault="00B567EF" w:rsidP="00D97013">
            <w:pPr>
              <w:pStyle w:val="u"/>
              <w:widowControl w:val="0"/>
              <w:ind w:left="0"/>
              <w:jc w:val="left"/>
              <w:rPr>
                <w:rFonts w:asciiTheme="minorHAnsi" w:hAnsiTheme="minorHAnsi" w:cstheme="minorHAnsi"/>
                <w:szCs w:val="22"/>
                <w:lang w:val="en-US"/>
              </w:rPr>
              <w:pPrChange w:id="426" w:author="Etienne BAUDON" w:date="2025-07-28T15:23:00Z">
                <w:pPr>
                  <w:pStyle w:val="u"/>
                  <w:framePr w:hSpace="141" w:wrap="around" w:vAnchor="text" w:hAnchor="margin" w:xAlign="center" w:y="90"/>
                  <w:widowControl w:val="0"/>
                  <w:ind w:left="0"/>
                </w:pPr>
              </w:pPrChange>
            </w:pPr>
            <w:r>
              <w:rPr>
                <w:rFonts w:asciiTheme="minorHAnsi" w:hAnsiTheme="minorHAnsi" w:cstheme="minorHAnsi"/>
                <w:lang w:val="en-US"/>
              </w:rPr>
              <w:t>Inception report with detailed work plan and stakeholder mapping</w:t>
            </w:r>
          </w:p>
        </w:tc>
        <w:tc>
          <w:tcPr>
            <w:tcW w:w="2574" w:type="dxa"/>
            <w:vAlign w:val="center"/>
            <w:tcPrChange w:id="427" w:author="Etienne BAUDON" w:date="2025-07-28T15:23:00Z">
              <w:tcPr>
                <w:tcW w:w="2574" w:type="dxa"/>
                <w:vAlign w:val="center"/>
              </w:tcPr>
            </w:tcPrChange>
          </w:tcPr>
          <w:p w14:paraId="76603276" w14:textId="77777777" w:rsidR="00891DD0" w:rsidRDefault="00B567EF">
            <w:pPr>
              <w:pStyle w:val="u"/>
              <w:widowControl w:val="0"/>
              <w:ind w:left="0"/>
              <w:jc w:val="center"/>
              <w:rPr>
                <w:rFonts w:asciiTheme="minorHAnsi" w:hAnsiTheme="minorHAnsi" w:cstheme="minorHAnsi"/>
                <w:szCs w:val="22"/>
                <w:lang w:val="en-US"/>
              </w:rPr>
            </w:pPr>
            <w:r>
              <w:rPr>
                <w:rFonts w:cs="Arial"/>
              </w:rPr>
              <w:t>T0* + 4 weeks</w:t>
            </w:r>
          </w:p>
        </w:tc>
      </w:tr>
      <w:tr w:rsidR="00891DD0" w14:paraId="6151928D" w14:textId="77777777" w:rsidTr="00D97013">
        <w:tc>
          <w:tcPr>
            <w:tcW w:w="1696" w:type="dxa"/>
            <w:tcPrChange w:id="428" w:author="Etienne BAUDON" w:date="2025-07-28T15:23:00Z">
              <w:tcPr>
                <w:tcW w:w="1362" w:type="dxa"/>
              </w:tcPr>
            </w:tcPrChange>
          </w:tcPr>
          <w:p w14:paraId="47611C22" w14:textId="77777777" w:rsidR="00891DD0" w:rsidRDefault="00B567EF">
            <w:pPr>
              <w:pStyle w:val="u"/>
              <w:widowControl w:val="0"/>
              <w:ind w:left="0"/>
              <w:rPr>
                <w:rFonts w:asciiTheme="minorHAnsi" w:hAnsiTheme="minorHAnsi" w:cstheme="minorHAnsi"/>
                <w:szCs w:val="22"/>
                <w:lang w:val="en-US"/>
              </w:rPr>
            </w:pPr>
            <w:r>
              <w:rPr>
                <w:rFonts w:asciiTheme="minorHAnsi" w:hAnsiTheme="minorHAnsi" w:cstheme="minorHAnsi"/>
                <w:szCs w:val="22"/>
                <w:lang w:val="en-US"/>
              </w:rPr>
              <w:t>D2</w:t>
            </w:r>
          </w:p>
        </w:tc>
        <w:tc>
          <w:tcPr>
            <w:tcW w:w="5298" w:type="dxa"/>
            <w:vAlign w:val="center"/>
            <w:tcPrChange w:id="429" w:author="Etienne BAUDON" w:date="2025-07-28T15:23:00Z">
              <w:tcPr>
                <w:tcW w:w="5238" w:type="dxa"/>
                <w:vAlign w:val="center"/>
              </w:tcPr>
            </w:tcPrChange>
          </w:tcPr>
          <w:p w14:paraId="73810C48" w14:textId="77777777" w:rsidR="00891DD0" w:rsidRDefault="00B567EF" w:rsidP="00D97013">
            <w:pPr>
              <w:pStyle w:val="u"/>
              <w:widowControl w:val="0"/>
              <w:ind w:left="0"/>
              <w:jc w:val="left"/>
              <w:rPr>
                <w:rFonts w:asciiTheme="minorHAnsi" w:hAnsiTheme="minorHAnsi" w:cstheme="minorHAnsi"/>
                <w:szCs w:val="22"/>
                <w:lang w:val="en-US"/>
              </w:rPr>
              <w:pPrChange w:id="430" w:author="Etienne BAUDON" w:date="2025-07-28T15:23:00Z">
                <w:pPr>
                  <w:pStyle w:val="u"/>
                  <w:framePr w:hSpace="141" w:wrap="around" w:vAnchor="text" w:hAnchor="margin" w:xAlign="center" w:y="90"/>
                  <w:widowControl w:val="0"/>
                  <w:ind w:left="0"/>
                </w:pPr>
              </w:pPrChange>
            </w:pPr>
            <w:r>
              <w:rPr>
                <w:rFonts w:asciiTheme="minorHAnsi" w:hAnsiTheme="minorHAnsi" w:cstheme="minorHAnsi"/>
                <w:bCs/>
                <w:lang w:val="en-US"/>
              </w:rPr>
              <w:t>Validated assessment report outlining the recommended institutional model for the national mechanism in Sri Lanka</w:t>
            </w:r>
          </w:p>
        </w:tc>
        <w:tc>
          <w:tcPr>
            <w:tcW w:w="2574" w:type="dxa"/>
            <w:vAlign w:val="center"/>
            <w:tcPrChange w:id="431" w:author="Etienne BAUDON" w:date="2025-07-28T15:23:00Z">
              <w:tcPr>
                <w:tcW w:w="2574" w:type="dxa"/>
                <w:vAlign w:val="center"/>
              </w:tcPr>
            </w:tcPrChange>
          </w:tcPr>
          <w:p w14:paraId="38C10E62" w14:textId="77777777" w:rsidR="00891DD0" w:rsidRDefault="00B567EF">
            <w:pPr>
              <w:pStyle w:val="u"/>
              <w:widowControl w:val="0"/>
              <w:ind w:left="0"/>
              <w:jc w:val="center"/>
              <w:rPr>
                <w:rFonts w:asciiTheme="minorHAnsi" w:hAnsiTheme="minorHAnsi" w:cstheme="minorHAnsi"/>
                <w:szCs w:val="22"/>
                <w:lang w:val="en-US"/>
              </w:rPr>
            </w:pPr>
            <w:r>
              <w:rPr>
                <w:rFonts w:cs="Arial"/>
              </w:rPr>
              <w:t>T0 + 10 weeks</w:t>
            </w:r>
          </w:p>
        </w:tc>
      </w:tr>
      <w:tr w:rsidR="00891DD0" w14:paraId="35AD3D7C" w14:textId="77777777" w:rsidTr="00D97013">
        <w:tc>
          <w:tcPr>
            <w:tcW w:w="1696" w:type="dxa"/>
            <w:tcPrChange w:id="432" w:author="Etienne BAUDON" w:date="2025-07-28T15:23:00Z">
              <w:tcPr>
                <w:tcW w:w="1362" w:type="dxa"/>
              </w:tcPr>
            </w:tcPrChange>
          </w:tcPr>
          <w:p w14:paraId="117019F8" w14:textId="77777777" w:rsidR="00891DD0" w:rsidRDefault="00B567EF">
            <w:pPr>
              <w:pStyle w:val="u"/>
              <w:widowControl w:val="0"/>
              <w:ind w:left="0"/>
              <w:rPr>
                <w:rFonts w:asciiTheme="minorHAnsi" w:hAnsiTheme="minorHAnsi" w:cstheme="minorHAnsi"/>
                <w:szCs w:val="22"/>
                <w:lang w:val="en-US"/>
              </w:rPr>
            </w:pPr>
            <w:r>
              <w:rPr>
                <w:rFonts w:asciiTheme="minorHAnsi" w:hAnsiTheme="minorHAnsi" w:cstheme="minorHAnsi"/>
                <w:szCs w:val="22"/>
                <w:lang w:val="en-US"/>
              </w:rPr>
              <w:t>D3</w:t>
            </w:r>
          </w:p>
        </w:tc>
        <w:tc>
          <w:tcPr>
            <w:tcW w:w="5298" w:type="dxa"/>
            <w:vAlign w:val="center"/>
            <w:tcPrChange w:id="433" w:author="Etienne BAUDON" w:date="2025-07-28T15:23:00Z">
              <w:tcPr>
                <w:tcW w:w="5238" w:type="dxa"/>
                <w:vAlign w:val="center"/>
              </w:tcPr>
            </w:tcPrChange>
          </w:tcPr>
          <w:p w14:paraId="14A10468" w14:textId="77777777" w:rsidR="00891DD0" w:rsidRDefault="00B567EF" w:rsidP="00D97013">
            <w:pPr>
              <w:pStyle w:val="u"/>
              <w:widowControl w:val="0"/>
              <w:ind w:left="0"/>
              <w:jc w:val="left"/>
              <w:rPr>
                <w:rFonts w:asciiTheme="minorHAnsi" w:hAnsiTheme="minorHAnsi" w:cstheme="minorHAnsi"/>
                <w:szCs w:val="22"/>
              </w:rPr>
              <w:pPrChange w:id="434" w:author="Etienne BAUDON" w:date="2025-07-28T15:23:00Z">
                <w:pPr>
                  <w:pStyle w:val="u"/>
                  <w:framePr w:hSpace="141" w:wrap="around" w:vAnchor="text" w:hAnchor="margin" w:xAlign="center" w:y="90"/>
                  <w:widowControl w:val="0"/>
                  <w:ind w:left="0"/>
                </w:pPr>
              </w:pPrChange>
            </w:pPr>
            <w:r>
              <w:rPr>
                <w:rFonts w:asciiTheme="minorHAnsi" w:hAnsiTheme="minorHAnsi" w:cstheme="minorHAnsi"/>
              </w:rPr>
              <w:t xml:space="preserve">Validated Operating Guidelines </w:t>
            </w:r>
          </w:p>
        </w:tc>
        <w:tc>
          <w:tcPr>
            <w:tcW w:w="2574" w:type="dxa"/>
            <w:vAlign w:val="center"/>
            <w:tcPrChange w:id="435" w:author="Etienne BAUDON" w:date="2025-07-28T15:23:00Z">
              <w:tcPr>
                <w:tcW w:w="2574" w:type="dxa"/>
                <w:vAlign w:val="center"/>
              </w:tcPr>
            </w:tcPrChange>
          </w:tcPr>
          <w:p w14:paraId="0032BDF0" w14:textId="77777777" w:rsidR="00891DD0" w:rsidRDefault="00B567EF">
            <w:pPr>
              <w:pStyle w:val="u"/>
              <w:widowControl w:val="0"/>
              <w:ind w:left="708" w:hanging="708"/>
              <w:jc w:val="center"/>
              <w:rPr>
                <w:rFonts w:asciiTheme="minorHAnsi" w:hAnsiTheme="minorHAnsi" w:cstheme="minorHAnsi"/>
                <w:szCs w:val="22"/>
              </w:rPr>
            </w:pPr>
            <w:r>
              <w:rPr>
                <w:rFonts w:cs="Arial"/>
              </w:rPr>
              <w:t>T0 + 16 weeksT0 + 16 weeks</w:t>
            </w:r>
          </w:p>
        </w:tc>
      </w:tr>
      <w:tr w:rsidR="00891DD0" w14:paraId="74956845" w14:textId="77777777" w:rsidTr="00D97013">
        <w:tc>
          <w:tcPr>
            <w:tcW w:w="1696" w:type="dxa"/>
            <w:tcPrChange w:id="436" w:author="Etienne BAUDON" w:date="2025-07-28T15:23:00Z">
              <w:tcPr>
                <w:tcW w:w="1362" w:type="dxa"/>
              </w:tcPr>
            </w:tcPrChange>
          </w:tcPr>
          <w:p w14:paraId="521C98B6" w14:textId="77777777" w:rsidR="00891DD0" w:rsidRDefault="00B567EF">
            <w:pPr>
              <w:pStyle w:val="u"/>
              <w:widowControl w:val="0"/>
              <w:ind w:left="0"/>
              <w:rPr>
                <w:rFonts w:asciiTheme="minorHAnsi" w:hAnsiTheme="minorHAnsi" w:cstheme="minorHAnsi"/>
                <w:szCs w:val="22"/>
              </w:rPr>
            </w:pPr>
            <w:r>
              <w:rPr>
                <w:rFonts w:asciiTheme="minorHAnsi" w:hAnsiTheme="minorHAnsi" w:cstheme="minorHAnsi"/>
                <w:szCs w:val="22"/>
              </w:rPr>
              <w:t>D4 (optional)</w:t>
            </w:r>
          </w:p>
        </w:tc>
        <w:tc>
          <w:tcPr>
            <w:tcW w:w="5298" w:type="dxa"/>
            <w:vAlign w:val="center"/>
            <w:tcPrChange w:id="437" w:author="Etienne BAUDON" w:date="2025-07-28T15:23:00Z">
              <w:tcPr>
                <w:tcW w:w="5238" w:type="dxa"/>
                <w:vAlign w:val="center"/>
              </w:tcPr>
            </w:tcPrChange>
          </w:tcPr>
          <w:p w14:paraId="2E1B5E1A" w14:textId="77777777" w:rsidR="00891DD0" w:rsidRDefault="00B567EF" w:rsidP="00D97013">
            <w:pPr>
              <w:pStyle w:val="u"/>
              <w:widowControl w:val="0"/>
              <w:ind w:left="0"/>
              <w:jc w:val="left"/>
              <w:rPr>
                <w:rFonts w:asciiTheme="minorHAnsi" w:hAnsiTheme="minorHAnsi" w:cstheme="minorHAnsi"/>
                <w:szCs w:val="22"/>
                <w:lang w:val="en-US"/>
              </w:rPr>
              <w:pPrChange w:id="438" w:author="Etienne BAUDON" w:date="2025-07-28T15:23:00Z">
                <w:pPr>
                  <w:pStyle w:val="u"/>
                  <w:framePr w:hSpace="141" w:wrap="around" w:vAnchor="text" w:hAnchor="margin" w:xAlign="center" w:y="90"/>
                  <w:widowControl w:val="0"/>
                  <w:ind w:left="0"/>
                </w:pPr>
              </w:pPrChange>
            </w:pPr>
            <w:r>
              <w:rPr>
                <w:rFonts w:asciiTheme="minorHAnsi" w:hAnsiTheme="minorHAnsi" w:cstheme="minorHAnsi"/>
                <w:lang w:val="en-US"/>
              </w:rPr>
              <w:t>Validated proposal to establish a national steering committee and stakeholder engagement plan</w:t>
            </w:r>
          </w:p>
        </w:tc>
        <w:tc>
          <w:tcPr>
            <w:tcW w:w="2574" w:type="dxa"/>
            <w:vAlign w:val="center"/>
            <w:tcPrChange w:id="439" w:author="Etienne BAUDON" w:date="2025-07-28T15:23:00Z">
              <w:tcPr>
                <w:tcW w:w="2574" w:type="dxa"/>
                <w:vAlign w:val="center"/>
              </w:tcPr>
            </w:tcPrChange>
          </w:tcPr>
          <w:p w14:paraId="6AF5D912" w14:textId="77777777" w:rsidR="00891DD0" w:rsidRDefault="00B567EF">
            <w:pPr>
              <w:pStyle w:val="u"/>
              <w:widowControl w:val="0"/>
              <w:ind w:left="0"/>
              <w:jc w:val="center"/>
              <w:rPr>
                <w:rFonts w:asciiTheme="minorHAnsi" w:hAnsiTheme="minorHAnsi" w:cstheme="minorHAnsi"/>
                <w:szCs w:val="22"/>
                <w:lang w:val="en-US"/>
              </w:rPr>
            </w:pPr>
            <w:r>
              <w:rPr>
                <w:rFonts w:cs="Arial"/>
              </w:rPr>
              <w:t>T0 + 22 weeks</w:t>
            </w:r>
          </w:p>
        </w:tc>
      </w:tr>
      <w:tr w:rsidR="00891DD0" w14:paraId="3076F5EE" w14:textId="77777777" w:rsidTr="00D97013">
        <w:tc>
          <w:tcPr>
            <w:tcW w:w="1696" w:type="dxa"/>
            <w:tcPrChange w:id="440" w:author="Etienne BAUDON" w:date="2025-07-28T15:23:00Z">
              <w:tcPr>
                <w:tcW w:w="1362" w:type="dxa"/>
              </w:tcPr>
            </w:tcPrChange>
          </w:tcPr>
          <w:p w14:paraId="22CE0C17" w14:textId="77777777" w:rsidR="00891DD0" w:rsidRDefault="00B567EF">
            <w:pPr>
              <w:pStyle w:val="u"/>
              <w:widowControl w:val="0"/>
              <w:ind w:left="0"/>
              <w:rPr>
                <w:rFonts w:asciiTheme="minorHAnsi" w:hAnsiTheme="minorHAnsi" w:cstheme="minorHAnsi"/>
                <w:szCs w:val="22"/>
                <w:lang w:val="en-US"/>
              </w:rPr>
            </w:pPr>
            <w:r>
              <w:rPr>
                <w:rFonts w:asciiTheme="minorHAnsi" w:hAnsiTheme="minorHAnsi" w:cstheme="minorHAnsi"/>
                <w:szCs w:val="22"/>
                <w:lang w:val="en-US"/>
              </w:rPr>
              <w:t>D5</w:t>
            </w:r>
          </w:p>
        </w:tc>
        <w:tc>
          <w:tcPr>
            <w:tcW w:w="5298" w:type="dxa"/>
            <w:vAlign w:val="center"/>
            <w:tcPrChange w:id="441" w:author="Etienne BAUDON" w:date="2025-07-28T15:23:00Z">
              <w:tcPr>
                <w:tcW w:w="5238" w:type="dxa"/>
                <w:vAlign w:val="center"/>
              </w:tcPr>
            </w:tcPrChange>
          </w:tcPr>
          <w:p w14:paraId="55B28CEB" w14:textId="77777777" w:rsidR="00891DD0" w:rsidRDefault="00B567EF" w:rsidP="00D97013">
            <w:pPr>
              <w:pStyle w:val="u"/>
              <w:widowControl w:val="0"/>
              <w:ind w:left="0"/>
              <w:jc w:val="left"/>
              <w:rPr>
                <w:rFonts w:asciiTheme="minorHAnsi" w:hAnsiTheme="minorHAnsi" w:cstheme="minorHAnsi"/>
                <w:szCs w:val="22"/>
                <w:lang w:val="en-US"/>
              </w:rPr>
              <w:pPrChange w:id="442" w:author="Etienne BAUDON" w:date="2025-07-28T15:23:00Z">
                <w:pPr>
                  <w:pStyle w:val="u"/>
                  <w:framePr w:hSpace="141" w:wrap="around" w:vAnchor="text" w:hAnchor="margin" w:xAlign="center" w:y="90"/>
                  <w:widowControl w:val="0"/>
                  <w:ind w:left="0"/>
                </w:pPr>
              </w:pPrChange>
            </w:pPr>
            <w:r>
              <w:rPr>
                <w:rFonts w:asciiTheme="minorHAnsi" w:hAnsiTheme="minorHAnsi" w:cstheme="minorHAnsi"/>
                <w:lang w:val="en-US"/>
              </w:rPr>
              <w:t xml:space="preserve">Roadmap for strengthening  corporate GSS+ bonds ecosystem </w:t>
            </w:r>
          </w:p>
        </w:tc>
        <w:tc>
          <w:tcPr>
            <w:tcW w:w="2574" w:type="dxa"/>
            <w:vAlign w:val="center"/>
            <w:tcPrChange w:id="443" w:author="Etienne BAUDON" w:date="2025-07-28T15:23:00Z">
              <w:tcPr>
                <w:tcW w:w="2574" w:type="dxa"/>
                <w:vAlign w:val="center"/>
              </w:tcPr>
            </w:tcPrChange>
          </w:tcPr>
          <w:p w14:paraId="3DD506E9" w14:textId="77777777" w:rsidR="00891DD0" w:rsidRDefault="00B567EF">
            <w:pPr>
              <w:pStyle w:val="u"/>
              <w:widowControl w:val="0"/>
              <w:ind w:left="0"/>
              <w:jc w:val="center"/>
              <w:rPr>
                <w:rFonts w:asciiTheme="minorHAnsi" w:hAnsiTheme="minorHAnsi" w:cstheme="minorHAnsi"/>
                <w:szCs w:val="22"/>
                <w:lang w:val="en-US"/>
              </w:rPr>
            </w:pPr>
            <w:r>
              <w:rPr>
                <w:rFonts w:cs="Arial"/>
              </w:rPr>
              <w:t>T0 + 30 weeks</w:t>
            </w:r>
          </w:p>
        </w:tc>
      </w:tr>
      <w:tr w:rsidR="00891DD0" w14:paraId="6B66DCE7" w14:textId="77777777" w:rsidTr="00D97013">
        <w:tc>
          <w:tcPr>
            <w:tcW w:w="1696" w:type="dxa"/>
            <w:tcPrChange w:id="444" w:author="Etienne BAUDON" w:date="2025-07-28T15:23:00Z">
              <w:tcPr>
                <w:tcW w:w="1362" w:type="dxa"/>
              </w:tcPr>
            </w:tcPrChange>
          </w:tcPr>
          <w:p w14:paraId="5EC58AC5" w14:textId="77777777" w:rsidR="00891DD0" w:rsidRDefault="00B567EF">
            <w:pPr>
              <w:pStyle w:val="u"/>
              <w:widowControl w:val="0"/>
              <w:ind w:left="0"/>
              <w:rPr>
                <w:rFonts w:asciiTheme="minorHAnsi" w:hAnsiTheme="minorHAnsi" w:cstheme="minorHAnsi"/>
                <w:szCs w:val="22"/>
                <w:lang w:val="en-US"/>
              </w:rPr>
            </w:pPr>
            <w:r>
              <w:rPr>
                <w:rFonts w:asciiTheme="minorHAnsi" w:hAnsiTheme="minorHAnsi" w:cstheme="minorHAnsi"/>
                <w:szCs w:val="22"/>
                <w:lang w:val="en-US"/>
              </w:rPr>
              <w:t>D6</w:t>
            </w:r>
          </w:p>
        </w:tc>
        <w:tc>
          <w:tcPr>
            <w:tcW w:w="5298" w:type="dxa"/>
            <w:vAlign w:val="center"/>
            <w:tcPrChange w:id="445" w:author="Etienne BAUDON" w:date="2025-07-28T15:23:00Z">
              <w:tcPr>
                <w:tcW w:w="5238" w:type="dxa"/>
                <w:vAlign w:val="center"/>
              </w:tcPr>
            </w:tcPrChange>
          </w:tcPr>
          <w:p w14:paraId="5B698334" w14:textId="77777777" w:rsidR="00891DD0" w:rsidRDefault="00B567EF" w:rsidP="00D97013">
            <w:pPr>
              <w:pStyle w:val="u"/>
              <w:widowControl w:val="0"/>
              <w:ind w:left="0"/>
              <w:jc w:val="left"/>
              <w:rPr>
                <w:rFonts w:asciiTheme="minorHAnsi" w:hAnsiTheme="minorHAnsi" w:cstheme="minorHAnsi"/>
                <w:szCs w:val="22"/>
                <w:lang w:val="en-US"/>
              </w:rPr>
              <w:pPrChange w:id="446" w:author="Etienne BAUDON" w:date="2025-07-28T15:23:00Z">
                <w:pPr>
                  <w:pStyle w:val="u"/>
                  <w:framePr w:hSpace="141" w:wrap="around" w:vAnchor="text" w:hAnchor="margin" w:xAlign="center" w:y="90"/>
                  <w:widowControl w:val="0"/>
                  <w:ind w:left="0"/>
                </w:pPr>
              </w:pPrChange>
            </w:pPr>
            <w:r>
              <w:rPr>
                <w:rFonts w:asciiTheme="minorHAnsi" w:hAnsiTheme="minorHAnsi" w:cstheme="minorHAnsi"/>
                <w:lang w:val="en-US"/>
              </w:rPr>
              <w:t>High-level launch event programme report.</w:t>
            </w:r>
          </w:p>
        </w:tc>
        <w:tc>
          <w:tcPr>
            <w:tcW w:w="2574" w:type="dxa"/>
            <w:vAlign w:val="center"/>
            <w:tcPrChange w:id="447" w:author="Etienne BAUDON" w:date="2025-07-28T15:23:00Z">
              <w:tcPr>
                <w:tcW w:w="2574" w:type="dxa"/>
                <w:vAlign w:val="center"/>
              </w:tcPr>
            </w:tcPrChange>
          </w:tcPr>
          <w:p w14:paraId="79DB4159" w14:textId="77777777" w:rsidR="00891DD0" w:rsidRDefault="00B567EF">
            <w:pPr>
              <w:pStyle w:val="u"/>
              <w:widowControl w:val="0"/>
              <w:ind w:left="0"/>
              <w:jc w:val="center"/>
              <w:rPr>
                <w:rFonts w:asciiTheme="minorHAnsi" w:hAnsiTheme="minorHAnsi" w:cstheme="minorHAnsi"/>
                <w:szCs w:val="22"/>
                <w:lang w:val="en-US"/>
              </w:rPr>
            </w:pPr>
            <w:r>
              <w:rPr>
                <w:rFonts w:cs="Arial"/>
              </w:rPr>
              <w:t>T0 + 38 weeks</w:t>
            </w:r>
          </w:p>
        </w:tc>
      </w:tr>
      <w:tr w:rsidR="00891DD0" w14:paraId="68D1E933" w14:textId="77777777" w:rsidTr="00D97013">
        <w:tc>
          <w:tcPr>
            <w:tcW w:w="1696" w:type="dxa"/>
            <w:tcPrChange w:id="448" w:author="Etienne BAUDON" w:date="2025-07-28T15:23:00Z">
              <w:tcPr>
                <w:tcW w:w="1362" w:type="dxa"/>
              </w:tcPr>
            </w:tcPrChange>
          </w:tcPr>
          <w:p w14:paraId="64358792" w14:textId="77777777" w:rsidR="00891DD0" w:rsidRDefault="00B567EF">
            <w:pPr>
              <w:pStyle w:val="u"/>
              <w:widowControl w:val="0"/>
              <w:ind w:left="0"/>
              <w:rPr>
                <w:rFonts w:asciiTheme="minorHAnsi" w:hAnsiTheme="minorHAnsi" w:cstheme="minorHAnsi"/>
                <w:szCs w:val="22"/>
                <w:lang w:val="en-US"/>
              </w:rPr>
            </w:pPr>
            <w:r>
              <w:rPr>
                <w:rFonts w:asciiTheme="minorHAnsi" w:hAnsiTheme="minorHAnsi" w:cstheme="minorHAnsi"/>
                <w:szCs w:val="22"/>
                <w:lang w:val="en-US"/>
              </w:rPr>
              <w:t>D7</w:t>
            </w:r>
          </w:p>
        </w:tc>
        <w:tc>
          <w:tcPr>
            <w:tcW w:w="5298" w:type="dxa"/>
            <w:vAlign w:val="center"/>
            <w:tcPrChange w:id="449" w:author="Etienne BAUDON" w:date="2025-07-28T15:23:00Z">
              <w:tcPr>
                <w:tcW w:w="5238" w:type="dxa"/>
                <w:vAlign w:val="center"/>
              </w:tcPr>
            </w:tcPrChange>
          </w:tcPr>
          <w:p w14:paraId="749EDD67" w14:textId="77777777" w:rsidR="00891DD0" w:rsidRDefault="00B567EF" w:rsidP="00D97013">
            <w:pPr>
              <w:pStyle w:val="u"/>
              <w:widowControl w:val="0"/>
              <w:ind w:left="0"/>
              <w:jc w:val="left"/>
              <w:rPr>
                <w:rFonts w:asciiTheme="minorHAnsi" w:hAnsiTheme="minorHAnsi" w:cstheme="minorHAnsi"/>
                <w:szCs w:val="22"/>
                <w:lang w:val="en-US"/>
              </w:rPr>
              <w:pPrChange w:id="450" w:author="Etienne BAUDON" w:date="2025-07-28T15:23:00Z">
                <w:pPr>
                  <w:pStyle w:val="u"/>
                  <w:framePr w:hSpace="141" w:wrap="around" w:vAnchor="text" w:hAnchor="margin" w:xAlign="center" w:y="90"/>
                  <w:widowControl w:val="0"/>
                  <w:ind w:left="0"/>
                </w:pPr>
              </w:pPrChange>
            </w:pPr>
            <w:r>
              <w:rPr>
                <w:rFonts w:asciiTheme="minorHAnsi" w:hAnsiTheme="minorHAnsi" w:cstheme="minorHAnsi"/>
                <w:lang w:val="en-US"/>
              </w:rPr>
              <w:t>Training slide decks, exercises, and  resources – for ToT and key stakeholder groups.</w:t>
            </w:r>
          </w:p>
        </w:tc>
        <w:tc>
          <w:tcPr>
            <w:tcW w:w="2574" w:type="dxa"/>
            <w:vAlign w:val="center"/>
            <w:tcPrChange w:id="451" w:author="Etienne BAUDON" w:date="2025-07-28T15:23:00Z">
              <w:tcPr>
                <w:tcW w:w="2574" w:type="dxa"/>
                <w:vAlign w:val="center"/>
              </w:tcPr>
            </w:tcPrChange>
          </w:tcPr>
          <w:p w14:paraId="0DA0B1CE" w14:textId="77777777" w:rsidR="00891DD0" w:rsidRDefault="00B567EF">
            <w:pPr>
              <w:pStyle w:val="u"/>
              <w:widowControl w:val="0"/>
              <w:ind w:left="0"/>
              <w:jc w:val="center"/>
              <w:rPr>
                <w:rFonts w:asciiTheme="minorHAnsi" w:hAnsiTheme="minorHAnsi" w:cstheme="minorHAnsi"/>
                <w:szCs w:val="22"/>
                <w:lang w:val="en-US"/>
              </w:rPr>
            </w:pPr>
            <w:r>
              <w:rPr>
                <w:rFonts w:cs="Arial"/>
              </w:rPr>
              <w:t>T0 + 12 weeks</w:t>
            </w:r>
          </w:p>
        </w:tc>
      </w:tr>
      <w:tr w:rsidR="00891DD0" w14:paraId="2173DBB8" w14:textId="77777777" w:rsidTr="00D97013">
        <w:tc>
          <w:tcPr>
            <w:tcW w:w="1696" w:type="dxa"/>
            <w:tcPrChange w:id="452" w:author="Etienne BAUDON" w:date="2025-07-28T15:23:00Z">
              <w:tcPr>
                <w:tcW w:w="1362" w:type="dxa"/>
              </w:tcPr>
            </w:tcPrChange>
          </w:tcPr>
          <w:p w14:paraId="57EC40AA" w14:textId="77777777" w:rsidR="00891DD0" w:rsidRDefault="00B567EF">
            <w:pPr>
              <w:pStyle w:val="u"/>
              <w:widowControl w:val="0"/>
              <w:ind w:left="0"/>
              <w:rPr>
                <w:rFonts w:asciiTheme="minorHAnsi" w:hAnsiTheme="minorHAnsi" w:cstheme="minorHAnsi"/>
                <w:szCs w:val="22"/>
                <w:lang w:val="en-US"/>
              </w:rPr>
            </w:pPr>
            <w:r>
              <w:rPr>
                <w:rFonts w:asciiTheme="minorHAnsi" w:hAnsiTheme="minorHAnsi" w:cstheme="minorHAnsi"/>
                <w:szCs w:val="22"/>
                <w:lang w:val="en-US"/>
              </w:rPr>
              <w:t>D8</w:t>
            </w:r>
          </w:p>
        </w:tc>
        <w:tc>
          <w:tcPr>
            <w:tcW w:w="5298" w:type="dxa"/>
            <w:vAlign w:val="center"/>
            <w:tcPrChange w:id="453" w:author="Etienne BAUDON" w:date="2025-07-28T15:23:00Z">
              <w:tcPr>
                <w:tcW w:w="5238" w:type="dxa"/>
                <w:vAlign w:val="center"/>
              </w:tcPr>
            </w:tcPrChange>
          </w:tcPr>
          <w:p w14:paraId="1D798C42" w14:textId="77777777" w:rsidR="00891DD0" w:rsidRDefault="00B567EF" w:rsidP="00D97013">
            <w:pPr>
              <w:pStyle w:val="u"/>
              <w:widowControl w:val="0"/>
              <w:ind w:left="0"/>
              <w:jc w:val="left"/>
              <w:rPr>
                <w:rFonts w:asciiTheme="minorHAnsi" w:hAnsiTheme="minorHAnsi" w:cstheme="minorHAnsi"/>
                <w:szCs w:val="22"/>
                <w:lang w:val="en-US"/>
              </w:rPr>
              <w:pPrChange w:id="454" w:author="Etienne BAUDON" w:date="2025-07-28T15:23:00Z">
                <w:pPr>
                  <w:pStyle w:val="u"/>
                  <w:framePr w:hSpace="141" w:wrap="around" w:vAnchor="text" w:hAnchor="margin" w:xAlign="center" w:y="90"/>
                  <w:widowControl w:val="0"/>
                  <w:ind w:left="0"/>
                </w:pPr>
              </w:pPrChange>
            </w:pPr>
            <w:r>
              <w:rPr>
                <w:rFonts w:asciiTheme="minorHAnsi" w:hAnsiTheme="minorHAnsi" w:cstheme="minorHAnsi"/>
                <w:lang w:val="en-US"/>
              </w:rPr>
              <w:t>Updated training materials– for ToT and key stakeholder groups.</w:t>
            </w:r>
          </w:p>
        </w:tc>
        <w:tc>
          <w:tcPr>
            <w:tcW w:w="2574" w:type="dxa"/>
            <w:vAlign w:val="center"/>
            <w:tcPrChange w:id="455" w:author="Etienne BAUDON" w:date="2025-07-28T15:23:00Z">
              <w:tcPr>
                <w:tcW w:w="2574" w:type="dxa"/>
                <w:vAlign w:val="center"/>
              </w:tcPr>
            </w:tcPrChange>
          </w:tcPr>
          <w:p w14:paraId="5B0672ED" w14:textId="77777777" w:rsidR="00891DD0" w:rsidRDefault="00B567EF">
            <w:pPr>
              <w:pStyle w:val="u"/>
              <w:widowControl w:val="0"/>
              <w:ind w:left="0"/>
              <w:jc w:val="center"/>
              <w:rPr>
                <w:rFonts w:asciiTheme="minorHAnsi" w:hAnsiTheme="minorHAnsi" w:cstheme="minorHAnsi"/>
                <w:szCs w:val="22"/>
                <w:lang w:val="en-US"/>
              </w:rPr>
            </w:pPr>
            <w:r>
              <w:rPr>
                <w:rFonts w:cs="Arial"/>
              </w:rPr>
              <w:t>T0 + 24 weeks</w:t>
            </w:r>
          </w:p>
        </w:tc>
      </w:tr>
      <w:tr w:rsidR="00891DD0" w14:paraId="512D12EC" w14:textId="77777777" w:rsidTr="00D97013">
        <w:tc>
          <w:tcPr>
            <w:tcW w:w="1696" w:type="dxa"/>
            <w:tcPrChange w:id="456" w:author="Etienne BAUDON" w:date="2025-07-28T15:23:00Z">
              <w:tcPr>
                <w:tcW w:w="1362" w:type="dxa"/>
              </w:tcPr>
            </w:tcPrChange>
          </w:tcPr>
          <w:p w14:paraId="74C0F1B7" w14:textId="77777777" w:rsidR="00891DD0" w:rsidRDefault="00B567EF">
            <w:pPr>
              <w:pStyle w:val="u"/>
              <w:widowControl w:val="0"/>
              <w:ind w:left="0"/>
              <w:rPr>
                <w:rFonts w:asciiTheme="minorHAnsi" w:hAnsiTheme="minorHAnsi" w:cstheme="minorHAnsi"/>
                <w:szCs w:val="22"/>
                <w:lang w:val="en-US"/>
              </w:rPr>
            </w:pPr>
            <w:r>
              <w:rPr>
                <w:rFonts w:asciiTheme="minorHAnsi" w:hAnsiTheme="minorHAnsi" w:cstheme="minorHAnsi"/>
                <w:szCs w:val="22"/>
                <w:lang w:val="en-US"/>
              </w:rPr>
              <w:t>D9</w:t>
            </w:r>
          </w:p>
        </w:tc>
        <w:tc>
          <w:tcPr>
            <w:tcW w:w="5298" w:type="dxa"/>
            <w:vAlign w:val="center"/>
            <w:tcPrChange w:id="457" w:author="Etienne BAUDON" w:date="2025-07-28T15:23:00Z">
              <w:tcPr>
                <w:tcW w:w="5238" w:type="dxa"/>
                <w:vAlign w:val="center"/>
              </w:tcPr>
            </w:tcPrChange>
          </w:tcPr>
          <w:p w14:paraId="2905EB73" w14:textId="77777777" w:rsidR="00891DD0" w:rsidRDefault="00B567EF" w:rsidP="00D97013">
            <w:pPr>
              <w:pStyle w:val="u"/>
              <w:widowControl w:val="0"/>
              <w:ind w:left="0"/>
              <w:jc w:val="left"/>
              <w:rPr>
                <w:rFonts w:asciiTheme="minorHAnsi" w:hAnsiTheme="minorHAnsi" w:cstheme="minorHAnsi"/>
                <w:szCs w:val="22"/>
                <w:lang w:val="en-US"/>
              </w:rPr>
              <w:pPrChange w:id="458" w:author="Etienne BAUDON" w:date="2025-07-28T15:23:00Z">
                <w:pPr>
                  <w:pStyle w:val="u"/>
                  <w:framePr w:hSpace="141" w:wrap="around" w:vAnchor="text" w:hAnchor="margin" w:xAlign="center" w:y="90"/>
                  <w:widowControl w:val="0"/>
                  <w:ind w:left="0"/>
                </w:pPr>
              </w:pPrChange>
            </w:pPr>
            <w:r>
              <w:rPr>
                <w:rFonts w:asciiTheme="minorHAnsi" w:hAnsiTheme="minorHAnsi" w:cstheme="minorHAnsi"/>
                <w:lang w:val="en-US"/>
              </w:rPr>
              <w:t>Training reports including feedback from stakeholders and survey results – for ToT and key stakeholder groups.</w:t>
            </w:r>
          </w:p>
        </w:tc>
        <w:tc>
          <w:tcPr>
            <w:tcW w:w="2574" w:type="dxa"/>
            <w:vAlign w:val="center"/>
            <w:tcPrChange w:id="459" w:author="Etienne BAUDON" w:date="2025-07-28T15:23:00Z">
              <w:tcPr>
                <w:tcW w:w="2574" w:type="dxa"/>
                <w:vAlign w:val="center"/>
              </w:tcPr>
            </w:tcPrChange>
          </w:tcPr>
          <w:p w14:paraId="632658E4" w14:textId="77777777" w:rsidR="00891DD0" w:rsidRDefault="00B567EF">
            <w:pPr>
              <w:pStyle w:val="u"/>
              <w:widowControl w:val="0"/>
              <w:ind w:left="0"/>
              <w:jc w:val="center"/>
              <w:rPr>
                <w:rFonts w:asciiTheme="minorHAnsi" w:hAnsiTheme="minorHAnsi" w:cstheme="minorHAnsi"/>
                <w:szCs w:val="22"/>
                <w:lang w:val="en-US"/>
              </w:rPr>
            </w:pPr>
            <w:r>
              <w:rPr>
                <w:rFonts w:cs="Arial"/>
              </w:rPr>
              <w:t>T0 + 34 weeks</w:t>
            </w:r>
          </w:p>
        </w:tc>
      </w:tr>
    </w:tbl>
    <w:p w14:paraId="493BB762" w14:textId="77777777" w:rsidR="00891DD0" w:rsidRDefault="00B567EF">
      <w:pPr>
        <w:ind w:firstLine="708"/>
        <w:rPr>
          <w:lang w:val="en"/>
        </w:rPr>
      </w:pPr>
      <w:r>
        <w:rPr>
          <w:lang w:val="en"/>
        </w:rPr>
        <w:t>*T0 = Award of the report</w:t>
      </w:r>
    </w:p>
    <w:p w14:paraId="12F707AA" w14:textId="187CB5E4" w:rsidR="00891DD0" w:rsidRDefault="00891DD0" w:rsidP="00D97013">
      <w:pPr>
        <w:rPr>
          <w:ins w:id="460" w:author="Etienne BAUDON" w:date="2025-07-28T15:17:00Z"/>
          <w:lang w:val="en"/>
        </w:rPr>
        <w:pPrChange w:id="461" w:author="Etienne BAUDON" w:date="2025-07-28T15:17:00Z">
          <w:pPr>
            <w:ind w:firstLine="708"/>
          </w:pPr>
        </w:pPrChange>
      </w:pPr>
    </w:p>
    <w:p w14:paraId="035AB8C9" w14:textId="77777777" w:rsidR="00D97013" w:rsidRDefault="00D97013" w:rsidP="00D97013">
      <w:pPr>
        <w:rPr>
          <w:ins w:id="462" w:author="Etienne BAUDON" w:date="2025-07-28T15:17:00Z"/>
          <w:lang w:val="en"/>
        </w:rPr>
        <w:pPrChange w:id="463" w:author="Etienne BAUDON" w:date="2025-07-28T15:17:00Z">
          <w:pPr>
            <w:ind w:firstLine="708"/>
          </w:pPr>
        </w:pPrChange>
      </w:pPr>
    </w:p>
    <w:p w14:paraId="56120645" w14:textId="77777777" w:rsidR="00D97013" w:rsidRDefault="00D97013">
      <w:pPr>
        <w:ind w:firstLine="708"/>
        <w:rPr>
          <w:lang w:val="en"/>
        </w:rPr>
      </w:pPr>
    </w:p>
    <w:p w14:paraId="29EDCF2A" w14:textId="77777777" w:rsidR="00891DD0" w:rsidRDefault="00B567EF">
      <w:pPr>
        <w:pStyle w:val="Titre2"/>
        <w:spacing w:before="120" w:after="60"/>
        <w:rPr>
          <w:rFonts w:asciiTheme="minorHAnsi" w:hAnsiTheme="minorHAnsi" w:cstheme="minorHAnsi"/>
          <w:sz w:val="22"/>
          <w:szCs w:val="22"/>
          <w:lang w:val="en-GB"/>
        </w:rPr>
      </w:pPr>
      <w:bookmarkStart w:id="464" w:name="_Toc392669642"/>
      <w:bookmarkStart w:id="465" w:name="_Toc140836328"/>
      <w:bookmarkStart w:id="466" w:name="_Toc392669644"/>
      <w:bookmarkEnd w:id="417"/>
      <w:r>
        <w:rPr>
          <w:rFonts w:asciiTheme="minorHAnsi" w:hAnsiTheme="minorHAnsi" w:cstheme="minorHAnsi"/>
          <w:sz w:val="22"/>
          <w:szCs w:val="22"/>
          <w:lang w:val="en"/>
        </w:rPr>
        <w:t>Expert in charge of the assignment</w:t>
      </w:r>
      <w:bookmarkEnd w:id="464"/>
      <w:bookmarkEnd w:id="465"/>
    </w:p>
    <w:p w14:paraId="23313FE6" w14:textId="77777777" w:rsidR="00891DD0" w:rsidRDefault="00B567E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assignment must be performed by one or more designated experts whose CV must be appended to the </w:t>
      </w:r>
      <w:r>
        <w:rPr>
          <w:rFonts w:asciiTheme="minorHAnsi" w:hAnsiTheme="minorHAnsi" w:cstheme="minorHAnsi"/>
          <w:smallCaps/>
          <w:szCs w:val="22"/>
          <w:lang w:val="en"/>
        </w:rPr>
        <w:t>Contract</w:t>
      </w:r>
      <w:r>
        <w:rPr>
          <w:rFonts w:asciiTheme="minorHAnsi" w:hAnsiTheme="minorHAnsi" w:cstheme="minorHAnsi"/>
          <w:szCs w:val="22"/>
          <w:lang w:val="en"/>
        </w:rPr>
        <w:t>.</w:t>
      </w:r>
    </w:p>
    <w:p w14:paraId="336D1287" w14:textId="77777777" w:rsidR="00891DD0" w:rsidRDefault="00B567EF">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hAnsiTheme="minorHAnsi" w:cstheme="minorHAnsi"/>
          <w:sz w:val="22"/>
          <w:szCs w:val="22"/>
          <w:lang w:val="en"/>
        </w:rPr>
        <w:t xml:space="preserve">. </w:t>
      </w:r>
    </w:p>
    <w:p w14:paraId="7A6C92D1" w14:textId="77777777" w:rsidR="00891DD0" w:rsidRDefault="00B567EF">
      <w:pPr>
        <w:pStyle w:val="Titre2"/>
        <w:spacing w:before="120" w:after="60"/>
        <w:rPr>
          <w:rFonts w:asciiTheme="minorHAnsi" w:hAnsiTheme="minorHAnsi" w:cstheme="minorHAnsi"/>
          <w:sz w:val="22"/>
          <w:szCs w:val="22"/>
          <w:lang w:val="en-GB"/>
        </w:rPr>
      </w:pPr>
      <w:bookmarkStart w:id="467" w:name="_Toc140836329"/>
      <w:bookmarkStart w:id="468" w:name="_Toc392669645"/>
      <w:bookmarkStart w:id="469" w:name="_Toc140836333"/>
      <w:bookmarkEnd w:id="466"/>
      <w:r>
        <w:rPr>
          <w:rFonts w:asciiTheme="minorHAnsi" w:hAnsiTheme="minorHAnsi" w:cstheme="minorHAnsi"/>
          <w:sz w:val="22"/>
          <w:szCs w:val="22"/>
          <w:lang w:val="en"/>
        </w:rPr>
        <w:t>Place of execution</w:t>
      </w:r>
      <w:bookmarkEnd w:id="467"/>
    </w:p>
    <w:p w14:paraId="32494A99" w14:textId="77777777" w:rsidR="00891DD0" w:rsidRDefault="00B567EF">
      <w:pPr>
        <w:pStyle w:val="u"/>
        <w:widowControl w:val="0"/>
        <w:spacing w:before="120"/>
        <w:ind w:left="561"/>
        <w:rPr>
          <w:rFonts w:asciiTheme="minorHAnsi" w:hAnsiTheme="minorHAnsi" w:cstheme="minorHAnsi"/>
          <w:szCs w:val="22"/>
          <w:lang w:val="en-GB"/>
        </w:rPr>
      </w:pPr>
      <w:bookmarkStart w:id="470" w:name="_Toc140836330"/>
      <w:r>
        <w:rPr>
          <w:rFonts w:asciiTheme="minorHAnsi" w:hAnsiTheme="minorHAnsi" w:cstheme="minorHAnsi"/>
          <w:szCs w:val="22"/>
          <w:lang w:val="en-GB"/>
        </w:rPr>
        <w:t xml:space="preserve">The services will be performed in mainly in Sri Lanka and remotely.  </w:t>
      </w:r>
    </w:p>
    <w:p w14:paraId="40BF8DFF" w14:textId="77777777" w:rsidR="00891DD0" w:rsidRDefault="00B567EF">
      <w:pPr>
        <w:pStyle w:val="Titre2"/>
        <w:spacing w:before="120" w:after="60"/>
        <w:jc w:val="both"/>
        <w:rPr>
          <w:rFonts w:asciiTheme="minorHAnsi" w:hAnsiTheme="minorHAnsi"/>
          <w:sz w:val="22"/>
          <w:szCs w:val="22"/>
          <w:lang w:val="en-GB"/>
        </w:rPr>
      </w:pPr>
      <w:bookmarkStart w:id="471" w:name="_Toc140836332"/>
      <w:bookmarkEnd w:id="470"/>
      <w:r>
        <w:rPr>
          <w:rFonts w:asciiTheme="minorHAnsi" w:hAnsiTheme="minorHAnsi"/>
          <w:sz w:val="22"/>
          <w:szCs w:val="22"/>
          <w:lang w:val="en"/>
        </w:rPr>
        <w:t xml:space="preserve">Language of the </w:t>
      </w:r>
      <w:r>
        <w:rPr>
          <w:rFonts w:asciiTheme="minorHAnsi" w:hAnsiTheme="minorHAnsi" w:cstheme="minorHAnsi"/>
          <w:smallCaps/>
          <w:sz w:val="22"/>
          <w:lang w:val="en"/>
        </w:rPr>
        <w:t>Contract</w:t>
      </w:r>
      <w:bookmarkEnd w:id="471"/>
      <w:r>
        <w:rPr>
          <w:rFonts w:asciiTheme="minorHAnsi" w:hAnsiTheme="minorHAnsi"/>
          <w:sz w:val="22"/>
          <w:szCs w:val="22"/>
          <w:lang w:val="en"/>
        </w:rPr>
        <w:t xml:space="preserve"> </w:t>
      </w:r>
    </w:p>
    <w:p w14:paraId="0FB7553E" w14:textId="77777777" w:rsidR="00891DD0" w:rsidRDefault="00B567EF">
      <w:pPr>
        <w:pStyle w:val="v"/>
        <w:widowControl w:val="0"/>
        <w:spacing w:before="120"/>
        <w:ind w:left="556" w:firstLine="0"/>
        <w:rPr>
          <w:rFonts w:asciiTheme="minorHAnsi" w:hAnsiTheme="minorHAnsi" w:cs="Arial"/>
          <w:szCs w:val="22"/>
          <w:lang w:val="en-GB"/>
        </w:rPr>
      </w:pPr>
      <w:r>
        <w:rPr>
          <w:rFonts w:asciiTheme="minorHAnsi" w:hAnsiTheme="minorHAnsi" w:cs="Arial"/>
          <w:szCs w:val="22"/>
          <w:lang w:val="en"/>
        </w:rPr>
        <w:t xml:space="preserve">This document is written in English, which shall be the reference language for any dispute that may arise regarding the meaning or interpretation of the </w:t>
      </w:r>
      <w:r>
        <w:rPr>
          <w:rFonts w:asciiTheme="minorHAnsi" w:hAnsiTheme="minorHAnsi" w:cs="Arial"/>
          <w:smallCaps/>
          <w:szCs w:val="22"/>
          <w:lang w:val="en"/>
        </w:rPr>
        <w:t>Contract</w:t>
      </w:r>
      <w:r>
        <w:rPr>
          <w:rFonts w:asciiTheme="minorHAnsi" w:hAnsiTheme="minorHAnsi" w:cs="Arial"/>
          <w:szCs w:val="22"/>
          <w:lang w:val="en"/>
        </w:rPr>
        <w:t xml:space="preserve">, to the exclusion of any other language. </w:t>
      </w:r>
    </w:p>
    <w:p w14:paraId="074DEAB1" w14:textId="77777777" w:rsidR="00891DD0" w:rsidRDefault="00B567EF">
      <w:pPr>
        <w:pStyle w:val="Titre2"/>
        <w:spacing w:before="120" w:after="60"/>
        <w:jc w:val="both"/>
        <w:rPr>
          <w:rFonts w:asciiTheme="minorHAnsi" w:hAnsiTheme="minorHAnsi"/>
          <w:sz w:val="22"/>
          <w:szCs w:val="22"/>
          <w:lang w:val="en-GB"/>
        </w:rPr>
      </w:pPr>
      <w:r>
        <w:rPr>
          <w:rFonts w:asciiTheme="minorHAnsi" w:hAnsiTheme="minorHAnsi"/>
          <w:sz w:val="22"/>
          <w:szCs w:val="22"/>
          <w:lang w:val="en"/>
        </w:rPr>
        <w:lastRenderedPageBreak/>
        <w:t xml:space="preserve">Commitments of the </w:t>
      </w:r>
      <w:bookmarkEnd w:id="468"/>
      <w:r>
        <w:rPr>
          <w:rFonts w:asciiTheme="minorHAnsi" w:hAnsiTheme="minorHAnsi" w:cstheme="minorHAnsi"/>
          <w:smallCaps/>
          <w:sz w:val="22"/>
          <w:lang w:val="en"/>
        </w:rPr>
        <w:t>Contractor</w:t>
      </w:r>
      <w:bookmarkEnd w:id="469"/>
    </w:p>
    <w:p w14:paraId="5331407F" w14:textId="77777777" w:rsidR="00891DD0" w:rsidRDefault="00B567EF">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is subject to a </w:t>
      </w:r>
      <w:r>
        <w:rPr>
          <w:rFonts w:asciiTheme="minorHAnsi" w:hAnsiTheme="minorHAnsi" w:cs="Arial"/>
          <w:szCs w:val="22"/>
          <w:u w:val="single"/>
          <w:lang w:val="en"/>
        </w:rPr>
        <w:t>performance obligation</w:t>
      </w:r>
      <w:r>
        <w:rPr>
          <w:rFonts w:asciiTheme="minorHAnsi" w:hAnsiTheme="minorHAnsi" w:cs="Arial"/>
          <w:szCs w:val="22"/>
          <w:lang w:val="en"/>
        </w:rPr>
        <w:t xml:space="preserve"> and therefore undertakes to:</w:t>
      </w:r>
    </w:p>
    <w:p w14:paraId="23842AD2" w14:textId="77777777" w:rsidR="00891DD0" w:rsidRDefault="00B567EF">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comply with the Specifications</w:t>
      </w:r>
      <w:r>
        <w:rPr>
          <w:rFonts w:asciiTheme="minorHAnsi" w:hAnsiTheme="minorHAnsi" w:cs="Arial"/>
          <w:smallCaps/>
          <w:szCs w:val="22"/>
          <w:lang w:val="en"/>
        </w:rPr>
        <w:t>;</w:t>
      </w:r>
    </w:p>
    <w:p w14:paraId="206B763C" w14:textId="77777777" w:rsidR="00891DD0" w:rsidRDefault="00B567E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immediately notify </w:t>
      </w:r>
      <w:r>
        <w:rPr>
          <w:rFonts w:asciiTheme="minorHAnsi" w:hAnsiTheme="minorHAnsi" w:cstheme="minorHAnsi"/>
          <w:smallCaps/>
          <w:szCs w:val="22"/>
          <w:lang w:val="en-GB"/>
        </w:rPr>
        <w:t>Expertise France</w:t>
      </w:r>
      <w:r>
        <w:rPr>
          <w:rFonts w:asciiTheme="minorHAnsi" w:hAnsiTheme="minorHAnsi" w:cs="Arial"/>
          <w:szCs w:val="22"/>
          <w:lang w:val="en"/>
        </w:rPr>
        <w:t xml:space="preserve"> in writing of any communication or instruction relating to the services/supplies that it may receive from the </w:t>
      </w:r>
      <w:r>
        <w:rPr>
          <w:rFonts w:asciiTheme="minorHAnsi" w:hAnsiTheme="minorHAnsi" w:cs="Arial"/>
          <w:smallCaps/>
          <w:szCs w:val="22"/>
          <w:lang w:val="en"/>
        </w:rPr>
        <w:t>Client</w:t>
      </w:r>
      <w:r>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Expertise France</w:t>
      </w:r>
      <w:r>
        <w:rPr>
          <w:rFonts w:asciiTheme="minorHAnsi" w:hAnsiTheme="minorHAnsi" w:cs="Arial"/>
          <w:szCs w:val="22"/>
          <w:lang w:val="en"/>
        </w:rPr>
        <w:t xml:space="preserve"> and after receiving the latter’s written authorisation;</w:t>
      </w:r>
    </w:p>
    <w:p w14:paraId="55A39B43" w14:textId="77777777" w:rsidR="00891DD0" w:rsidRDefault="00B567E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notify any difficulty it may encounter with the performance of its obligations under the </w:t>
      </w:r>
      <w:r>
        <w:rPr>
          <w:rFonts w:asciiTheme="minorHAnsi" w:hAnsiTheme="minorHAnsi" w:cs="Arial"/>
          <w:smallCaps/>
          <w:szCs w:val="22"/>
          <w:lang w:val="en"/>
        </w:rPr>
        <w:t>Contract</w:t>
      </w:r>
      <w:r>
        <w:rPr>
          <w:rFonts w:asciiTheme="minorHAnsi" w:hAnsiTheme="minorHAnsi" w:cs="Arial"/>
          <w:szCs w:val="22"/>
          <w:lang w:val="en"/>
        </w:rPr>
        <w:t>;</w:t>
      </w:r>
    </w:p>
    <w:p w14:paraId="00882D6A" w14:textId="77777777" w:rsidR="00891DD0" w:rsidRDefault="00B567E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such that </w:t>
      </w:r>
      <w:r>
        <w:rPr>
          <w:rFonts w:asciiTheme="minorHAnsi" w:hAnsiTheme="minorHAnsi" w:cstheme="minorHAnsi"/>
          <w:smallCaps/>
          <w:szCs w:val="22"/>
          <w:lang w:val="en-GB"/>
        </w:rPr>
        <w:t>Expertise France</w:t>
      </w:r>
      <w:r>
        <w:rPr>
          <w:rFonts w:asciiTheme="minorHAnsi" w:hAnsiTheme="minorHAnsi" w:cs="Arial"/>
          <w:szCs w:val="22"/>
          <w:lang w:val="en"/>
        </w:rPr>
        <w:t xml:space="preserve"> cannot be reproached in this regard by the </w:t>
      </w:r>
      <w:r>
        <w:rPr>
          <w:rFonts w:asciiTheme="minorHAnsi" w:hAnsiTheme="minorHAnsi" w:cs="Arial"/>
          <w:smallCaps/>
          <w:szCs w:val="22"/>
          <w:lang w:val="en"/>
        </w:rPr>
        <w:t>Client</w:t>
      </w:r>
      <w:r>
        <w:rPr>
          <w:rFonts w:asciiTheme="minorHAnsi" w:hAnsiTheme="minorHAnsi" w:cs="Arial"/>
          <w:szCs w:val="22"/>
          <w:lang w:val="en"/>
        </w:rPr>
        <w:t>, or by any person the latter may have designated;</w:t>
      </w:r>
    </w:p>
    <w:p w14:paraId="0342E758" w14:textId="77777777" w:rsidR="00891DD0" w:rsidRDefault="00B567EF">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protect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vis-à-vis the </w:t>
      </w:r>
      <w:r>
        <w:rPr>
          <w:rFonts w:asciiTheme="minorHAnsi" w:hAnsiTheme="minorHAnsi" w:cs="Arial"/>
          <w:smallCaps/>
          <w:szCs w:val="22"/>
          <w:lang w:val="en"/>
        </w:rPr>
        <w:t>Client</w:t>
      </w:r>
      <w:r>
        <w:rPr>
          <w:rFonts w:asciiTheme="minorHAnsi" w:hAnsiTheme="minorHAnsi" w:cs="Arial"/>
          <w:szCs w:val="22"/>
          <w:lang w:val="en"/>
        </w:rPr>
        <w:t>;</w:t>
      </w:r>
    </w:p>
    <w:p w14:paraId="38B1D869" w14:textId="77777777" w:rsidR="00891DD0" w:rsidRDefault="00B567EF">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act as a loyal advisor vis-à-vis </w:t>
      </w:r>
      <w:r>
        <w:rPr>
          <w:rFonts w:asciiTheme="minorHAnsi" w:hAnsiTheme="minorHAnsi" w:cstheme="minorHAnsi"/>
          <w:smallCaps/>
          <w:szCs w:val="22"/>
          <w:lang w:val="en-GB"/>
        </w:rPr>
        <w:t>Expertise France;</w:t>
      </w:r>
    </w:p>
    <w:p w14:paraId="19C81763" w14:textId="77777777" w:rsidR="00891DD0" w:rsidRDefault="00B567E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present itself vis-à-vis the </w:t>
      </w:r>
      <w:r>
        <w:rPr>
          <w:rFonts w:asciiTheme="minorHAnsi" w:hAnsiTheme="minorHAnsi" w:cs="Arial"/>
          <w:smallCaps/>
          <w:szCs w:val="22"/>
          <w:lang w:val="en"/>
        </w:rPr>
        <w:t>Client</w:t>
      </w:r>
      <w:r>
        <w:rPr>
          <w:rFonts w:asciiTheme="minorHAnsi" w:hAnsiTheme="minorHAnsi" w:cs="Arial"/>
          <w:szCs w:val="22"/>
          <w:lang w:val="en"/>
        </w:rPr>
        <w:t xml:space="preserve">, partners and local authorities as a </w:t>
      </w:r>
      <w:r>
        <w:rPr>
          <w:rFonts w:asciiTheme="minorHAnsi" w:hAnsiTheme="minorHAnsi" w:cs="Arial"/>
          <w:smallCaps/>
          <w:szCs w:val="22"/>
          <w:lang w:val="en"/>
        </w:rPr>
        <w:t>Contractor</w:t>
      </w:r>
      <w:r>
        <w:rPr>
          <w:rFonts w:asciiTheme="minorHAnsi" w:hAnsiTheme="minorHAnsi" w:cs="Arial"/>
          <w:szCs w:val="22"/>
          <w:lang w:val="en"/>
        </w:rPr>
        <w:t xml:space="preserve"> engaged by </w:t>
      </w:r>
      <w:r>
        <w:rPr>
          <w:rFonts w:asciiTheme="minorHAnsi" w:hAnsiTheme="minorHAnsi" w:cstheme="minorHAnsi"/>
          <w:smallCaps/>
          <w:szCs w:val="22"/>
          <w:lang w:val="en-GB"/>
        </w:rPr>
        <w:t>Expertise France</w:t>
      </w:r>
      <w:r>
        <w:rPr>
          <w:rFonts w:asciiTheme="minorHAnsi" w:hAnsiTheme="minorHAnsi" w:cs="Arial"/>
          <w:szCs w:val="22"/>
          <w:lang w:val="en"/>
        </w:rPr>
        <w:t>;</w:t>
      </w:r>
    </w:p>
    <w:p w14:paraId="2C35F706" w14:textId="77777777" w:rsidR="00891DD0" w:rsidRDefault="00B567EF">
      <w:pPr>
        <w:pStyle w:val="u"/>
        <w:widowControl w:val="0"/>
        <w:numPr>
          <w:ilvl w:val="0"/>
          <w:numId w:val="8"/>
        </w:numPr>
        <w:spacing w:before="60"/>
        <w:rPr>
          <w:rFonts w:asciiTheme="minorHAnsi" w:hAnsiTheme="minorHAnsi" w:cs="Arial"/>
          <w:szCs w:val="22"/>
          <w:lang w:val="en-GB"/>
        </w:rPr>
      </w:pPr>
      <w:r>
        <w:rPr>
          <w:rFonts w:asciiTheme="minorHAnsi" w:hAnsiTheme="minorHAnsi" w:cs="Arial"/>
          <w:szCs w:val="22"/>
          <w:lang w:val="en"/>
        </w:rPr>
        <w:t xml:space="preserve">apply the undertakings of </w:t>
      </w:r>
      <w:r>
        <w:rPr>
          <w:rFonts w:asciiTheme="minorHAnsi" w:hAnsiTheme="minorHAnsi" w:cs="Arial"/>
          <w:smallCaps/>
          <w:szCs w:val="22"/>
          <w:lang w:val="en"/>
        </w:rPr>
        <w:t xml:space="preserve">Expertise France </w:t>
      </w:r>
      <w:r>
        <w:rPr>
          <w:rFonts w:asciiTheme="minorHAnsi" w:hAnsiTheme="minorHAnsi" w:cs="Arial"/>
          <w:szCs w:val="22"/>
          <w:lang w:val="en"/>
        </w:rPr>
        <w:t>as expressed in its Code of Ethics, provided in Annex 5 of the Contract.</w:t>
      </w:r>
    </w:p>
    <w:p w14:paraId="2D5274A7" w14:textId="77777777" w:rsidR="00891DD0" w:rsidRDefault="00B567EF">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In the context of </w:t>
      </w:r>
      <w:r>
        <w:rPr>
          <w:rFonts w:asciiTheme="minorHAnsi" w:hAnsiTheme="minorHAnsi" w:cs="Arial"/>
          <w:smallCaps/>
          <w:szCs w:val="22"/>
          <w:lang w:val="en"/>
        </w:rPr>
        <w:t>Contract</w:t>
      </w:r>
      <w:r>
        <w:rPr>
          <w:rFonts w:asciiTheme="minorHAnsi" w:hAnsiTheme="minorHAnsi" w:cs="Arial"/>
          <w:szCs w:val="22"/>
          <w:lang w:val="en"/>
        </w:rPr>
        <w:t xml:space="preserve"> execution, the </w:t>
      </w:r>
      <w:r>
        <w:rPr>
          <w:rFonts w:asciiTheme="minorHAnsi" w:hAnsiTheme="minorHAnsi" w:cs="Arial"/>
          <w:smallCaps/>
          <w:szCs w:val="22"/>
          <w:lang w:val="en"/>
        </w:rPr>
        <w:t xml:space="preserve">Contractor </w:t>
      </w:r>
      <w:r>
        <w:rPr>
          <w:rFonts w:asciiTheme="minorHAnsi" w:hAnsiTheme="minorHAnsi" w:cs="Arial"/>
          <w:szCs w:val="22"/>
          <w:lang w:val="en"/>
        </w:rPr>
        <w:t>undertakes</w:t>
      </w:r>
      <w:r>
        <w:rPr>
          <w:rFonts w:asciiTheme="minorHAnsi" w:hAnsiTheme="minorHAnsi" w:cs="Arial"/>
          <w:smallCaps/>
          <w:szCs w:val="22"/>
          <w:lang w:val="en"/>
        </w:rPr>
        <w:t xml:space="preserve"> </w:t>
      </w:r>
      <w:r>
        <w:rPr>
          <w:rFonts w:asciiTheme="minorHAnsi" w:hAnsiTheme="minorHAnsi" w:cs="Arial"/>
          <w:szCs w:val="22"/>
          <w:lang w:val="en"/>
        </w:rPr>
        <w:t>to:</w:t>
      </w:r>
    </w:p>
    <w:p w14:paraId="4F51EB7B" w14:textId="77777777" w:rsidR="00891DD0" w:rsidRDefault="00B567EF">
      <w:pPr>
        <w:pStyle w:val="u"/>
        <w:widowControl w:val="0"/>
        <w:numPr>
          <w:ilvl w:val="0"/>
          <w:numId w:val="8"/>
        </w:numPr>
        <w:spacing w:before="120"/>
        <w:rPr>
          <w:rFonts w:asciiTheme="minorHAnsi" w:hAnsiTheme="minorHAnsi" w:cs="Arial"/>
          <w:szCs w:val="22"/>
          <w:lang w:val="en-GB"/>
        </w:rPr>
      </w:pPr>
      <w:r>
        <w:rPr>
          <w:rFonts w:asciiTheme="minorHAnsi" w:hAnsiTheme="minorHAnsi" w:cs="Arial"/>
          <w:szCs w:val="22"/>
          <w:lang w:val="en"/>
        </w:rPr>
        <w:t>perform the services/supplies in a diligent, effective and economic manner, in accordance with generally accepted techniques and practices;</w:t>
      </w:r>
    </w:p>
    <w:p w14:paraId="14C3AC19" w14:textId="77777777" w:rsidR="00891DD0" w:rsidRDefault="00B567E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employ appropriate modern techniques and safe and affective processes.</w:t>
      </w:r>
    </w:p>
    <w:p w14:paraId="31ADE977" w14:textId="77777777" w:rsidR="00891DD0" w:rsidRDefault="00B567EF">
      <w:pPr>
        <w:pStyle w:val="Titre2"/>
        <w:spacing w:before="120" w:after="60"/>
        <w:jc w:val="both"/>
        <w:rPr>
          <w:rFonts w:asciiTheme="minorHAnsi" w:hAnsiTheme="minorHAnsi"/>
          <w:sz w:val="22"/>
          <w:szCs w:val="22"/>
          <w:lang w:val="en-GB"/>
        </w:rPr>
      </w:pPr>
      <w:bookmarkStart w:id="472" w:name="_Toc392669646"/>
      <w:bookmarkStart w:id="473" w:name="_Toc140836334"/>
      <w:r>
        <w:rPr>
          <w:rFonts w:asciiTheme="minorHAnsi" w:hAnsiTheme="minorHAnsi"/>
          <w:sz w:val="22"/>
          <w:szCs w:val="22"/>
          <w:lang w:val="en"/>
        </w:rPr>
        <w:t>Confidentiality</w:t>
      </w:r>
      <w:bookmarkEnd w:id="472"/>
      <w:bookmarkEnd w:id="473"/>
    </w:p>
    <w:p w14:paraId="77E23E6A" w14:textId="77777777" w:rsidR="00891DD0" w:rsidRDefault="00B567EF">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 xml:space="preserve">Contractor </w:t>
      </w:r>
      <w:r>
        <w:rPr>
          <w:rFonts w:asciiTheme="minorHAnsi" w:hAnsiTheme="minorHAnsi" w:cs="Arial"/>
          <w:szCs w:val="22"/>
          <w:lang w:val="en"/>
        </w:rPr>
        <w:t xml:space="preserve">shall treat as private and maintain the confidentiality of all documents and information received or which it becomes aware of in the context of the </w:t>
      </w:r>
      <w:r>
        <w:rPr>
          <w:rFonts w:asciiTheme="minorHAnsi" w:hAnsiTheme="minorHAnsi" w:cs="Arial"/>
          <w:smallCaps/>
          <w:szCs w:val="22"/>
          <w:lang w:val="en"/>
        </w:rPr>
        <w:t>Project</w:t>
      </w:r>
      <w:r>
        <w:rPr>
          <w:rFonts w:asciiTheme="minorHAnsi" w:hAnsiTheme="minorHAnsi" w:cs="Arial"/>
          <w:szCs w:val="22"/>
          <w:lang w:val="en"/>
        </w:rPr>
        <w:t xml:space="preserve">. It shall maintain the secrecy thereof and not use them for any purpose other than execution of the </w:t>
      </w:r>
      <w:r>
        <w:rPr>
          <w:rFonts w:asciiTheme="minorHAnsi" w:hAnsiTheme="minorHAnsi" w:cs="Arial"/>
          <w:smallCaps/>
          <w:szCs w:val="22"/>
          <w:lang w:val="en"/>
        </w:rPr>
        <w:t>Contract</w:t>
      </w:r>
      <w:r>
        <w:rPr>
          <w:rFonts w:asciiTheme="minorHAnsi" w:hAnsiTheme="minorHAnsi" w:cs="Arial"/>
          <w:szCs w:val="22"/>
          <w:lang w:val="en"/>
        </w:rPr>
        <w:t>.</w:t>
      </w:r>
    </w:p>
    <w:p w14:paraId="3D814D96" w14:textId="77777777" w:rsidR="00891DD0" w:rsidRDefault="00B567EF">
      <w:pPr>
        <w:ind w:firstLine="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this regard,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undertakes: </w:t>
      </w:r>
    </w:p>
    <w:p w14:paraId="248A4EAF" w14:textId="77777777" w:rsidR="00891DD0" w:rsidRDefault="00B567E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protect and maintain the confidentiality of information considered or presented as such;</w:t>
      </w:r>
    </w:p>
    <w:p w14:paraId="68F94539" w14:textId="77777777" w:rsidR="00891DD0" w:rsidRDefault="00B567E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handle confidential information it receives with the same degree of care and protection as it applies to its own confidential information;</w:t>
      </w:r>
    </w:p>
    <w:p w14:paraId="3DE177A5" w14:textId="77777777" w:rsidR="00891DD0" w:rsidRDefault="00B567E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Arial"/>
          <w:smallCaps/>
          <w:szCs w:val="22"/>
          <w:lang w:val="en"/>
        </w:rPr>
        <w:t>Expertise France</w:t>
      </w:r>
      <w:r>
        <w:rPr>
          <w:rFonts w:asciiTheme="minorHAnsi" w:hAnsiTheme="minorHAnsi" w:cs="Arial"/>
          <w:szCs w:val="22"/>
          <w:lang w:val="en"/>
        </w:rPr>
        <w:t>;</w:t>
      </w:r>
    </w:p>
    <w:p w14:paraId="0DB7C9EA" w14:textId="77777777" w:rsidR="00891DD0" w:rsidRDefault="00B567E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take all necessary steps such that its personnel and third parties involved in execution of the </w:t>
      </w:r>
      <w:r>
        <w:rPr>
          <w:rFonts w:asciiTheme="minorHAnsi" w:hAnsiTheme="minorHAnsi" w:cs="Arial"/>
          <w:smallCaps/>
          <w:szCs w:val="22"/>
          <w:lang w:val="en"/>
        </w:rPr>
        <w:t>Contract</w:t>
      </w:r>
      <w:r>
        <w:rPr>
          <w:rFonts w:asciiTheme="minorHAnsi" w:hAnsiTheme="minorHAnsi" w:cs="Arial"/>
          <w:szCs w:val="22"/>
          <w:lang w:val="en"/>
        </w:rPr>
        <w:t>, who become aware of confidential information, undertake to treat such information with the same level of confidentiality as set out in this clause;</w:t>
      </w:r>
    </w:p>
    <w:p w14:paraId="5EC9C8BC" w14:textId="77777777" w:rsidR="00891DD0" w:rsidRDefault="00B567E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As and when required, to reiterate the confidential nature of such information to its personnel and third parties involved in the execution of the </w:t>
      </w:r>
      <w:r>
        <w:rPr>
          <w:rFonts w:asciiTheme="minorHAnsi" w:hAnsiTheme="minorHAnsi" w:cs="Arial"/>
          <w:smallCaps/>
          <w:szCs w:val="22"/>
          <w:lang w:val="en"/>
        </w:rPr>
        <w:t>Contract</w:t>
      </w:r>
      <w:r>
        <w:rPr>
          <w:rFonts w:asciiTheme="minorHAnsi" w:hAnsiTheme="minorHAnsi" w:cs="Arial"/>
          <w:szCs w:val="22"/>
          <w:lang w:val="en"/>
        </w:rPr>
        <w:t xml:space="preserve">, as soon as said confidential </w:t>
      </w:r>
      <w:r>
        <w:rPr>
          <w:rFonts w:asciiTheme="minorHAnsi" w:hAnsiTheme="minorHAnsi" w:cs="Arial"/>
          <w:szCs w:val="22"/>
          <w:lang w:val="en"/>
        </w:rPr>
        <w:lastRenderedPageBreak/>
        <w:t>information is communicated to the aforementioned persons;</w:t>
      </w:r>
    </w:p>
    <w:p w14:paraId="7E26AD02" w14:textId="77777777" w:rsidR="00891DD0" w:rsidRDefault="00B567E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reiterate the confidential nature of confidential information prior to any meeting during which confidential information is communicated.</w:t>
      </w:r>
    </w:p>
    <w:p w14:paraId="2CC82854" w14:textId="77777777" w:rsidR="00891DD0" w:rsidRDefault="00B567EF">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Apart from where necessary for the purposes of service delivery, the </w:t>
      </w:r>
      <w:r>
        <w:rPr>
          <w:rFonts w:asciiTheme="minorHAnsi" w:hAnsiTheme="minorHAnsi" w:cs="Arial"/>
          <w:smallCaps/>
          <w:szCs w:val="22"/>
          <w:lang w:val="en"/>
        </w:rPr>
        <w:t xml:space="preserve">Contractor </w:t>
      </w:r>
      <w:r>
        <w:rPr>
          <w:rFonts w:asciiTheme="minorHAnsi" w:hAnsiTheme="minorHAnsi" w:cs="Arial"/>
          <w:szCs w:val="22"/>
          <w:lang w:val="en"/>
        </w:rPr>
        <w:t xml:space="preserve">may not disclose any element of the </w:t>
      </w:r>
      <w:r>
        <w:rPr>
          <w:rFonts w:asciiTheme="minorHAnsi" w:hAnsiTheme="minorHAnsi" w:cs="Arial"/>
          <w:smallCaps/>
          <w:szCs w:val="22"/>
          <w:lang w:val="en"/>
        </w:rPr>
        <w:t>Contract</w:t>
      </w:r>
      <w:r>
        <w:rPr>
          <w:rFonts w:asciiTheme="minorHAnsi" w:hAnsiTheme="minorHAnsi" w:cs="Arial"/>
          <w:szCs w:val="22"/>
          <w:lang w:val="en"/>
        </w:rPr>
        <w:t xml:space="preserve"> without prior written consent from the other party.</w:t>
      </w:r>
    </w:p>
    <w:p w14:paraId="15BFE912" w14:textId="77777777" w:rsidR="00891DD0" w:rsidRDefault="00B567EF">
      <w:pPr>
        <w:pStyle w:val="Titre2"/>
        <w:spacing w:before="120" w:after="60"/>
        <w:jc w:val="both"/>
        <w:rPr>
          <w:rFonts w:asciiTheme="minorHAnsi" w:hAnsiTheme="minorHAnsi"/>
          <w:sz w:val="22"/>
          <w:szCs w:val="22"/>
          <w:lang w:val="en-GB"/>
        </w:rPr>
      </w:pPr>
      <w:bookmarkStart w:id="474" w:name="_Toc392669648"/>
      <w:bookmarkStart w:id="475" w:name="_Toc140836335"/>
      <w:r>
        <w:rPr>
          <w:rFonts w:asciiTheme="minorHAnsi" w:hAnsiTheme="minorHAnsi"/>
          <w:sz w:val="22"/>
          <w:szCs w:val="22"/>
          <w:lang w:val="en"/>
        </w:rPr>
        <w:t>Provision of documents</w:t>
      </w:r>
      <w:bookmarkEnd w:id="474"/>
      <w:bookmarkEnd w:id="475"/>
      <w:r>
        <w:rPr>
          <w:rFonts w:asciiTheme="minorHAnsi" w:hAnsiTheme="minorHAnsi"/>
          <w:sz w:val="22"/>
          <w:szCs w:val="22"/>
          <w:lang w:val="en"/>
        </w:rPr>
        <w:t xml:space="preserve"> </w:t>
      </w:r>
    </w:p>
    <w:p w14:paraId="7E5D271C" w14:textId="77777777" w:rsidR="00891DD0" w:rsidRDefault="00B567EF">
      <w:pPr>
        <w:pStyle w:val="u"/>
        <w:widowControl w:val="0"/>
        <w:ind w:left="567"/>
        <w:rPr>
          <w:rFonts w:asciiTheme="minorHAnsi" w:hAnsiTheme="minorHAnsi" w:cs="Arial"/>
          <w:szCs w:val="22"/>
          <w:lang w:val="en-GB"/>
        </w:rPr>
      </w:pPr>
      <w:r>
        <w:rPr>
          <w:rFonts w:asciiTheme="minorHAnsi" w:hAnsiTheme="minorHAnsi" w:cstheme="minorHAnsi"/>
          <w:smallCaps/>
          <w:szCs w:val="22"/>
          <w:lang w:val="en-GB"/>
        </w:rPr>
        <w:t>Expertise France</w:t>
      </w:r>
      <w:r>
        <w:rPr>
          <w:rFonts w:asciiTheme="minorHAnsi" w:hAnsiTheme="minorHAnsi" w:cs="Arial"/>
          <w:szCs w:val="22"/>
          <w:lang w:val="en"/>
        </w:rPr>
        <w:t xml:space="preserve"> shall ensure that the</w:t>
      </w:r>
      <w:r>
        <w:rPr>
          <w:rFonts w:asciiTheme="minorHAnsi" w:hAnsiTheme="minorHAnsi" w:cs="Arial"/>
          <w:smallCaps/>
          <w:szCs w:val="22"/>
          <w:lang w:val="en"/>
        </w:rPr>
        <w:t xml:space="preserve"> Contractor </w:t>
      </w:r>
      <w:r>
        <w:rPr>
          <w:rFonts w:asciiTheme="minorHAnsi" w:hAnsiTheme="minorHAnsi" w:cs="Arial"/>
          <w:szCs w:val="22"/>
          <w:lang w:val="en"/>
        </w:rPr>
        <w:t>receives in good time all the documents (as set out below) required for delivery of the services/supplies:</w:t>
      </w:r>
    </w:p>
    <w:p w14:paraId="56B259A0" w14:textId="77777777" w:rsidR="00891DD0" w:rsidRDefault="00B567EF">
      <w:pPr>
        <w:pStyle w:val="u"/>
        <w:widowControl w:val="0"/>
        <w:numPr>
          <w:ilvl w:val="0"/>
          <w:numId w:val="9"/>
        </w:numPr>
        <w:rPr>
          <w:rFonts w:asciiTheme="minorHAnsi" w:hAnsiTheme="minorHAnsi" w:cs="Arial"/>
          <w:szCs w:val="22"/>
          <w:lang w:val="en-US"/>
        </w:rPr>
      </w:pPr>
      <w:r>
        <w:rPr>
          <w:rFonts w:asciiTheme="minorHAnsi" w:hAnsiTheme="minorHAnsi" w:cs="Arial"/>
          <w:szCs w:val="22"/>
          <w:lang w:val="en"/>
        </w:rPr>
        <w:t>Assessment conducted during the first phase of this support</w:t>
      </w:r>
    </w:p>
    <w:p w14:paraId="13254417" w14:textId="77777777" w:rsidR="00891DD0" w:rsidRDefault="00B567EF">
      <w:pPr>
        <w:pStyle w:val="Titre2"/>
        <w:spacing w:before="120" w:after="60"/>
        <w:jc w:val="both"/>
        <w:rPr>
          <w:rFonts w:asciiTheme="minorHAnsi" w:hAnsiTheme="minorHAnsi"/>
          <w:sz w:val="22"/>
          <w:szCs w:val="22"/>
          <w:lang w:val="en-US"/>
        </w:rPr>
      </w:pPr>
      <w:bookmarkStart w:id="476" w:name="_Toc392669649"/>
      <w:bookmarkStart w:id="477" w:name="_Toc140836336"/>
      <w:r>
        <w:rPr>
          <w:rFonts w:asciiTheme="minorHAnsi" w:hAnsiTheme="minorHAnsi"/>
          <w:sz w:val="22"/>
          <w:szCs w:val="22"/>
          <w:lang w:val="en"/>
        </w:rPr>
        <w:t>Insurance</w:t>
      </w:r>
      <w:bookmarkEnd w:id="476"/>
      <w:bookmarkEnd w:id="477"/>
    </w:p>
    <w:p w14:paraId="17B1EE97" w14:textId="77777777" w:rsidR="00891DD0" w:rsidRDefault="00B567EF">
      <w:pPr>
        <w:pStyle w:val="u"/>
        <w:widowControl w:val="0"/>
        <w:rPr>
          <w:rFonts w:asciiTheme="minorHAnsi" w:hAnsiTheme="minorHAnsi" w:cs="Arial"/>
          <w:szCs w:val="22"/>
          <w:u w:val="single"/>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201ACE3B" w14:textId="77777777" w:rsidR="00891DD0" w:rsidRDefault="00B567EF">
      <w:pPr>
        <w:pStyle w:val="v"/>
        <w:widowControl w:val="0"/>
        <w:ind w:firstLine="0"/>
        <w:rPr>
          <w:rFonts w:asciiTheme="minorHAnsi" w:hAnsiTheme="minorHAnsi" w:cs="Arial"/>
          <w:smallCaps/>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Arial"/>
          <w:smallCaps/>
          <w:szCs w:val="22"/>
          <w:lang w:val="en"/>
        </w:rPr>
        <w:t>.</w:t>
      </w:r>
    </w:p>
    <w:p w14:paraId="3F6669D3" w14:textId="77777777" w:rsidR="00891DD0" w:rsidRDefault="00891DD0">
      <w:pPr>
        <w:pStyle w:val="v"/>
        <w:widowControl w:val="0"/>
        <w:ind w:firstLine="0"/>
        <w:rPr>
          <w:rFonts w:asciiTheme="minorHAnsi" w:hAnsiTheme="minorHAnsi" w:cs="Arial"/>
          <w:smallCaps/>
          <w:szCs w:val="22"/>
          <w:lang w:val="en-GB"/>
        </w:rPr>
      </w:pPr>
    </w:p>
    <w:p w14:paraId="56F6ACED" w14:textId="77777777" w:rsidR="00891DD0" w:rsidRDefault="00B567EF">
      <w:pPr>
        <w:pStyle w:val="v"/>
        <w:widowControl w:val="0"/>
        <w:ind w:firstLine="0"/>
        <w:rPr>
          <w:rFonts w:asciiTheme="minorHAnsi" w:hAnsiTheme="minorHAnsi" w:cs="Arial"/>
          <w:smallCaps/>
          <w:lang w:val="en-GB"/>
        </w:rPr>
      </w:pPr>
      <w:r>
        <w:rPr>
          <w:rFonts w:asciiTheme="minorHAnsi" w:hAnsiTheme="minorHAnsi" w:cs="Arial"/>
          <w:lang w:val="en"/>
        </w:rPr>
        <w:t xml:space="preserve">The </w:t>
      </w:r>
      <w:r>
        <w:rPr>
          <w:rFonts w:asciiTheme="minorHAnsi" w:hAnsiTheme="minorHAnsi" w:cs="Arial"/>
          <w:smallCaps/>
          <w:lang w:val="en"/>
        </w:rPr>
        <w:t>Contractor</w:t>
      </w:r>
      <w:r>
        <w:rPr>
          <w:rFonts w:asciiTheme="minorHAnsi" w:hAnsiTheme="minorHAnsi" w:cs="Arial"/>
          <w:lang w:val="en"/>
        </w:rPr>
        <w:t xml:space="preserve"> must be able to produce on request by </w:t>
      </w:r>
      <w:r>
        <w:rPr>
          <w:rFonts w:asciiTheme="minorHAnsi" w:hAnsiTheme="minorHAnsi" w:cs="Arial"/>
          <w:smallCaps/>
          <w:lang w:val="en"/>
        </w:rPr>
        <w:t xml:space="preserve">Expertise France </w:t>
      </w:r>
      <w:r>
        <w:rPr>
          <w:rFonts w:asciiTheme="minorHAnsi" w:hAnsiTheme="minorHAnsi" w:cs="Arial"/>
          <w:lang w:val="en"/>
        </w:rPr>
        <w:t>all certificates demonstrating its possession of the aforementioned policies</w:t>
      </w:r>
      <w:r>
        <w:rPr>
          <w:rFonts w:asciiTheme="minorHAnsi" w:hAnsiTheme="minorHAnsi" w:cs="Arial"/>
          <w:smallCaps/>
          <w:lang w:val="en"/>
        </w:rPr>
        <w:t>.</w:t>
      </w:r>
    </w:p>
    <w:p w14:paraId="5054E1CE" w14:textId="77777777" w:rsidR="00891DD0" w:rsidRDefault="00B567EF">
      <w:pPr>
        <w:pStyle w:val="Titre2"/>
        <w:spacing w:before="240" w:after="60"/>
        <w:jc w:val="both"/>
        <w:rPr>
          <w:rFonts w:asciiTheme="minorHAnsi" w:hAnsiTheme="minorHAnsi"/>
          <w:sz w:val="22"/>
          <w:lang w:val="en-GB"/>
        </w:rPr>
      </w:pPr>
      <w:bookmarkStart w:id="478" w:name="_Toc525912441"/>
      <w:bookmarkStart w:id="479" w:name="_Ref464060009"/>
      <w:bookmarkStart w:id="480" w:name="_Toc140836337"/>
      <w:r>
        <w:rPr>
          <w:rFonts w:asciiTheme="minorHAnsi" w:hAnsiTheme="minorHAnsi"/>
          <w:sz w:val="22"/>
          <w:lang w:val="en"/>
        </w:rPr>
        <w:t>Contact person and communication</w:t>
      </w:r>
      <w:bookmarkEnd w:id="478"/>
      <w:bookmarkEnd w:id="479"/>
      <w:bookmarkEnd w:id="480"/>
    </w:p>
    <w:p w14:paraId="63677047" w14:textId="77777777" w:rsidR="00891DD0" w:rsidRDefault="00B567EF">
      <w:pPr>
        <w:pStyle w:val="u"/>
        <w:widowControl w:val="0"/>
        <w:spacing w:before="120"/>
        <w:ind w:left="561"/>
        <w:rPr>
          <w:rFonts w:asciiTheme="minorHAnsi" w:hAnsiTheme="minorHAnsi" w:cs="Arial"/>
          <w:lang w:val="en-GB"/>
        </w:rPr>
      </w:pPr>
      <w:r>
        <w:rPr>
          <w:rFonts w:asciiTheme="minorHAnsi" w:hAnsiTheme="minorHAnsi" w:cs="Arial"/>
          <w:lang w:val="en"/>
        </w:rPr>
        <w:t xml:space="preserve">All communication and notifications between the </w:t>
      </w:r>
      <w:r>
        <w:rPr>
          <w:rFonts w:asciiTheme="minorHAnsi" w:hAnsiTheme="minorHAnsi" w:cs="Arial"/>
          <w:smallCaps/>
          <w:lang w:val="en"/>
        </w:rPr>
        <w:t>Parties</w:t>
      </w:r>
      <w:r>
        <w:rPr>
          <w:rFonts w:asciiTheme="minorHAnsi" w:hAnsiTheme="minorHAnsi" w:cs="Arial"/>
          <w:lang w:val="en"/>
        </w:rPr>
        <w:t xml:space="preserve"> under the </w:t>
      </w:r>
      <w:r>
        <w:rPr>
          <w:rFonts w:asciiTheme="minorHAnsi" w:hAnsiTheme="minorHAnsi" w:cs="Arial"/>
          <w:smallCaps/>
          <w:lang w:val="en"/>
        </w:rPr>
        <w:t>Contract</w:t>
      </w:r>
      <w:r>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Arial"/>
          <w:smallCaps/>
          <w:lang w:val="en"/>
        </w:rPr>
        <w:t>Contract</w:t>
      </w:r>
      <w:r>
        <w:rPr>
          <w:rFonts w:asciiTheme="minorHAnsi" w:hAnsiTheme="minorHAnsi" w:cs="Arial"/>
          <w:lang w:val="en"/>
        </w:rPr>
        <w:t>, and shall be deemed to have been validly served from its receipt by the addressee.</w:t>
      </w:r>
    </w:p>
    <w:p w14:paraId="124B48D6" w14:textId="77777777" w:rsidR="00891DD0" w:rsidRDefault="00B567EF">
      <w:pPr>
        <w:pStyle w:val="u"/>
        <w:widowControl w:val="0"/>
        <w:spacing w:after="120"/>
        <w:ind w:left="561"/>
        <w:rPr>
          <w:rFonts w:asciiTheme="minorHAnsi" w:hAnsiTheme="minorHAnsi" w:cs="Arial"/>
          <w:lang w:val="en-GB"/>
        </w:rPr>
      </w:pPr>
      <w:r>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891DD0" w14:paraId="3F6A1CC8" w14:textId="77777777">
        <w:tc>
          <w:tcPr>
            <w:tcW w:w="4370" w:type="dxa"/>
            <w:vAlign w:val="center"/>
          </w:tcPr>
          <w:p w14:paraId="6D35E293" w14:textId="77777777" w:rsidR="00891DD0" w:rsidRDefault="00B567EF">
            <w:pPr>
              <w:pStyle w:val="w"/>
              <w:widowControl w:val="0"/>
              <w:spacing w:before="100" w:beforeAutospacing="1" w:after="100" w:afterAutospacing="1"/>
              <w:rPr>
                <w:rFonts w:asciiTheme="minorHAnsi" w:hAnsiTheme="minorHAnsi" w:cs="Arial"/>
              </w:rPr>
            </w:pPr>
            <w:r>
              <w:rPr>
                <w:rFonts w:asciiTheme="minorHAnsi" w:hAnsiTheme="minorHAnsi" w:cs="Arial"/>
                <w:lang w:val="en"/>
              </w:rPr>
              <w:t>For E</w:t>
            </w:r>
            <w:r>
              <w:rPr>
                <w:rFonts w:asciiTheme="minorHAnsi" w:hAnsiTheme="minorHAnsi" w:cs="Arial"/>
                <w:smallCaps/>
                <w:lang w:val="en"/>
              </w:rPr>
              <w:t>xpertise France </w:t>
            </w:r>
            <w:r>
              <w:rPr>
                <w:rFonts w:asciiTheme="minorHAnsi" w:hAnsiTheme="minorHAnsi" w:cs="Arial"/>
                <w:lang w:val="en"/>
              </w:rPr>
              <w:t>:</w:t>
            </w:r>
          </w:p>
        </w:tc>
        <w:tc>
          <w:tcPr>
            <w:tcW w:w="4374" w:type="dxa"/>
            <w:vAlign w:val="center"/>
          </w:tcPr>
          <w:p w14:paraId="47422161" w14:textId="77777777" w:rsidR="00891DD0" w:rsidRDefault="00B567EF">
            <w:pPr>
              <w:widowControl w:val="0"/>
              <w:spacing w:line="240" w:lineRule="auto"/>
              <w:jc w:val="both"/>
              <w:rPr>
                <w:rFonts w:asciiTheme="minorHAnsi" w:hAnsiTheme="minorHAnsi" w:cs="Arial"/>
                <w:smallCaps/>
                <w:sz w:val="22"/>
                <w:lang w:val="en-GB"/>
              </w:rPr>
            </w:pPr>
            <w:r>
              <w:rPr>
                <w:rFonts w:asciiTheme="minorHAnsi" w:hAnsiTheme="minorHAnsi" w:cs="Arial"/>
                <w:smallCaps/>
                <w:sz w:val="22"/>
                <w:lang w:val="en-GB"/>
              </w:rPr>
              <w:t xml:space="preserve">Expertise France </w:t>
            </w:r>
          </w:p>
          <w:p w14:paraId="4F07695E" w14:textId="77777777" w:rsidR="00891DD0" w:rsidRDefault="00B567EF">
            <w:pPr>
              <w:widowControl w:val="0"/>
              <w:spacing w:line="240" w:lineRule="auto"/>
              <w:rPr>
                <w:rFonts w:asciiTheme="minorHAnsi" w:hAnsiTheme="minorHAnsi" w:cs="Calibri"/>
                <w:sz w:val="22"/>
                <w:szCs w:val="22"/>
                <w:lang w:val="en-GB"/>
              </w:rPr>
            </w:pPr>
            <w:r>
              <w:rPr>
                <w:rFonts w:asciiTheme="minorHAnsi" w:hAnsiTheme="minorHAnsi" w:cs="Calibri"/>
                <w:sz w:val="22"/>
                <w:szCs w:val="22"/>
                <w:lang w:val="en-GB"/>
              </w:rPr>
              <w:t xml:space="preserve">Etienne Baudon of the Sustainable Development Department </w:t>
            </w:r>
          </w:p>
          <w:p w14:paraId="6A6220E6" w14:textId="77777777" w:rsidR="00891DD0" w:rsidRDefault="00B567EF">
            <w:pPr>
              <w:widowControl w:val="0"/>
              <w:spacing w:line="240" w:lineRule="auto"/>
              <w:jc w:val="both"/>
              <w:rPr>
                <w:rStyle w:val="Lienhypertexte"/>
                <w:rFonts w:asciiTheme="minorHAnsi" w:hAnsiTheme="minorHAnsi" w:cs="Calibri"/>
                <w:sz w:val="22"/>
                <w:szCs w:val="22"/>
              </w:rPr>
            </w:pPr>
            <w:r>
              <w:rPr>
                <w:rFonts w:asciiTheme="minorHAnsi" w:hAnsiTheme="minorHAnsi" w:cs="Calibri"/>
                <w:sz w:val="22"/>
                <w:szCs w:val="22"/>
              </w:rPr>
              <w:t xml:space="preserve">e-mail: </w:t>
            </w:r>
            <w:hyperlink r:id="rId22" w:tooltip="mailto:etienne.baudon@expertisefrance.fr" w:history="1">
              <w:r>
                <w:rPr>
                  <w:rStyle w:val="Lienhypertexte"/>
                  <w:rFonts w:asciiTheme="minorHAnsi" w:hAnsiTheme="minorHAnsi" w:cs="Calibri"/>
                  <w:sz w:val="22"/>
                  <w:szCs w:val="22"/>
                </w:rPr>
                <w:t>etienne.baudon@expertisefrance.fr</w:t>
              </w:r>
            </w:hyperlink>
          </w:p>
          <w:p w14:paraId="51950B05" w14:textId="77777777" w:rsidR="00891DD0" w:rsidRDefault="00B567EF">
            <w:pPr>
              <w:widowControl w:val="0"/>
              <w:spacing w:line="240" w:lineRule="auto"/>
              <w:jc w:val="both"/>
              <w:rPr>
                <w:rFonts w:asciiTheme="minorHAnsi" w:hAnsiTheme="minorHAnsi" w:cs="Arial"/>
                <w:sz w:val="22"/>
              </w:rPr>
            </w:pPr>
            <w:r>
              <w:rPr>
                <w:rFonts w:asciiTheme="minorHAnsi" w:hAnsiTheme="minorHAnsi" w:cs="Arial"/>
                <w:sz w:val="22"/>
              </w:rPr>
              <w:t>40, boulevard de Port Royal</w:t>
            </w:r>
          </w:p>
          <w:p w14:paraId="5DD49522" w14:textId="77777777" w:rsidR="00891DD0" w:rsidRDefault="00B567EF">
            <w:pPr>
              <w:widowControl w:val="0"/>
              <w:spacing w:line="240" w:lineRule="auto"/>
              <w:jc w:val="both"/>
              <w:rPr>
                <w:rFonts w:asciiTheme="minorHAnsi" w:hAnsiTheme="minorHAnsi" w:cs="Arial"/>
                <w:sz w:val="22"/>
                <w:highlight w:val="yellow"/>
              </w:rPr>
            </w:pPr>
            <w:r>
              <w:rPr>
                <w:rFonts w:asciiTheme="minorHAnsi" w:hAnsiTheme="minorHAnsi" w:cs="Arial"/>
                <w:sz w:val="22"/>
                <w:lang w:val="en-GB"/>
              </w:rPr>
              <w:t>F-75005 PARIS</w:t>
            </w:r>
          </w:p>
        </w:tc>
      </w:tr>
      <w:tr w:rsidR="00891DD0" w14:paraId="35C8FD83" w14:textId="77777777">
        <w:tc>
          <w:tcPr>
            <w:tcW w:w="4370" w:type="dxa"/>
            <w:vAlign w:val="center"/>
          </w:tcPr>
          <w:p w14:paraId="64DEFFEB" w14:textId="77777777" w:rsidR="00891DD0" w:rsidRDefault="00B567EF">
            <w:pPr>
              <w:pStyle w:val="w"/>
              <w:spacing w:before="100" w:beforeAutospacing="1" w:after="100" w:afterAutospacing="1"/>
              <w:rPr>
                <w:rFonts w:asciiTheme="minorHAnsi" w:hAnsiTheme="minorHAnsi"/>
                <w:szCs w:val="20"/>
              </w:rPr>
            </w:pPr>
            <w:r>
              <w:rPr>
                <w:rFonts w:asciiTheme="minorHAnsi" w:hAnsiTheme="minorHAnsi"/>
                <w:szCs w:val="20"/>
                <w:lang w:val="en"/>
              </w:rPr>
              <w:t xml:space="preserve">For the </w:t>
            </w:r>
            <w:r>
              <w:rPr>
                <w:rFonts w:asciiTheme="minorHAnsi" w:hAnsiTheme="minorHAnsi"/>
                <w:smallCaps/>
                <w:szCs w:val="20"/>
                <w:lang w:val="en"/>
              </w:rPr>
              <w:t>Contractor</w:t>
            </w:r>
            <w:r>
              <w:rPr>
                <w:rFonts w:asciiTheme="minorHAnsi" w:hAnsiTheme="minorHAnsi"/>
                <w:szCs w:val="20"/>
                <w:lang w:val="en"/>
              </w:rPr>
              <w:t>:</w:t>
            </w:r>
          </w:p>
        </w:tc>
        <w:tc>
          <w:tcPr>
            <w:tcW w:w="4374" w:type="dxa"/>
            <w:vAlign w:val="center"/>
          </w:tcPr>
          <w:p w14:paraId="5A0CBD5A" w14:textId="77777777" w:rsidR="00891DD0" w:rsidRDefault="00B567EF">
            <w:pPr>
              <w:pStyle w:val="w"/>
              <w:spacing w:before="100" w:beforeAutospacing="1" w:after="100" w:afterAutospacing="1"/>
              <w:rPr>
                <w:rFonts w:asciiTheme="minorHAnsi" w:hAnsiTheme="minorHAnsi"/>
                <w:szCs w:val="20"/>
                <w:lang w:val="en-GB"/>
              </w:rPr>
            </w:pPr>
            <w:r>
              <w:rPr>
                <w:rFonts w:asciiTheme="minorHAnsi" w:eastAsia="Calibri" w:hAnsiTheme="minorHAnsi"/>
                <w:szCs w:val="20"/>
                <w:highlight w:val="lightGray"/>
                <w:lang w:val="en"/>
              </w:rPr>
              <w:t xml:space="preserve">To be completed by the </w:t>
            </w:r>
            <w:r>
              <w:rPr>
                <w:rFonts w:asciiTheme="minorHAnsi" w:eastAsia="Calibri" w:hAnsiTheme="minorHAnsi"/>
                <w:smallCaps/>
                <w:szCs w:val="20"/>
                <w:highlight w:val="lightGray"/>
                <w:lang w:val="en"/>
              </w:rPr>
              <w:t>Contractor</w:t>
            </w:r>
          </w:p>
        </w:tc>
      </w:tr>
    </w:tbl>
    <w:p w14:paraId="7AB25FEE" w14:textId="77777777" w:rsidR="00891DD0" w:rsidRDefault="00B567EF">
      <w:pPr>
        <w:pStyle w:val="v"/>
        <w:widowControl w:val="0"/>
        <w:spacing w:before="120"/>
        <w:ind w:left="561" w:firstLine="0"/>
        <w:rPr>
          <w:rFonts w:asciiTheme="minorHAnsi" w:hAnsiTheme="minorHAnsi" w:cs="Arial"/>
          <w:lang w:val="en"/>
        </w:rPr>
      </w:pPr>
      <w:r>
        <w:rPr>
          <w:rFonts w:asciiTheme="minorHAnsi" w:hAnsiTheme="minorHAnsi" w:cs="Arial"/>
          <w:lang w:val="en"/>
        </w:rPr>
        <w:t xml:space="preserve">Each </w:t>
      </w:r>
      <w:r>
        <w:rPr>
          <w:rFonts w:asciiTheme="minorHAnsi" w:hAnsiTheme="minorHAnsi" w:cs="Arial"/>
          <w:smallCaps/>
          <w:lang w:val="en"/>
        </w:rPr>
        <w:t>Party</w:t>
      </w:r>
      <w:r>
        <w:rPr>
          <w:rFonts w:asciiTheme="minorHAnsi" w:hAnsiTheme="minorHAnsi" w:cs="Arial"/>
          <w:lang w:val="en"/>
        </w:rPr>
        <w:t xml:space="preserve"> may modify its address at any time subject to notifying the other </w:t>
      </w:r>
      <w:r>
        <w:rPr>
          <w:rFonts w:asciiTheme="minorHAnsi" w:hAnsiTheme="minorHAnsi" w:cs="Arial"/>
          <w:smallCaps/>
          <w:lang w:val="en"/>
        </w:rPr>
        <w:t>Party</w:t>
      </w:r>
      <w:r>
        <w:rPr>
          <w:rFonts w:asciiTheme="minorHAnsi" w:hAnsiTheme="minorHAnsi" w:cs="Arial"/>
          <w:lang w:val="en"/>
        </w:rPr>
        <w:t xml:space="preserve"> thereof in writing.</w:t>
      </w:r>
    </w:p>
    <w:p w14:paraId="28172965" w14:textId="77777777" w:rsidR="00891DD0" w:rsidRDefault="00B567EF">
      <w:pPr>
        <w:pStyle w:val="Titre2"/>
        <w:spacing w:before="240" w:after="60"/>
        <w:jc w:val="both"/>
        <w:rPr>
          <w:rFonts w:asciiTheme="minorHAnsi" w:hAnsiTheme="minorHAnsi"/>
          <w:sz w:val="22"/>
          <w:lang w:val="en-GB"/>
        </w:rPr>
      </w:pPr>
      <w:bookmarkStart w:id="481" w:name="_Toc140836338"/>
      <w:r>
        <w:rPr>
          <w:rFonts w:asciiTheme="minorHAnsi" w:hAnsiTheme="minorHAnsi"/>
          <w:sz w:val="22"/>
          <w:lang w:val="en"/>
        </w:rPr>
        <w:t>Understaking against deforestation</w:t>
      </w:r>
      <w:bookmarkEnd w:id="481"/>
    </w:p>
    <w:p w14:paraId="1B9BCBF4" w14:textId="77777777" w:rsidR="00891DD0" w:rsidRDefault="00B567EF">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2EC1553" w14:textId="77777777" w:rsidR="00891DD0" w:rsidRDefault="00B567EF">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5FAE824" w14:textId="77777777" w:rsidR="00891DD0" w:rsidRDefault="00B567EF">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35A8A8DC" w14:textId="77777777" w:rsidR="00891DD0" w:rsidRDefault="00B567EF">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2262DC76" w14:textId="77777777" w:rsidR="00891DD0" w:rsidRDefault="00B567EF">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Ready-made meals, margarine, spreads;</w:t>
      </w:r>
    </w:p>
    <w:p w14:paraId="45B05ADB" w14:textId="77777777" w:rsidR="00891DD0" w:rsidRDefault="00B567EF">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199A620C" w14:textId="77777777" w:rsidR="00891DD0" w:rsidRDefault="00B567EF">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52B01BB5" w14:textId="77777777" w:rsidR="00891DD0" w:rsidRDefault="00B567EF">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4923D52E" w14:textId="77777777" w:rsidR="00891DD0" w:rsidRDefault="00B567EF">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EB62B29" w14:textId="77777777" w:rsidR="00891DD0" w:rsidRDefault="00B567EF">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2DA2C1DA" w14:textId="77777777" w:rsidR="00891DD0" w:rsidRDefault="00B567EF">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57F388B5" w14:textId="77777777" w:rsidR="00891DD0" w:rsidRDefault="00B567EF">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34D070A8" w14:textId="77777777" w:rsidR="00891DD0" w:rsidRDefault="00B567EF">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3B7E9BE6" w14:textId="77777777" w:rsidR="00891DD0" w:rsidRDefault="00B567EF">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032F893F" w14:textId="77777777" w:rsidR="00891DD0" w:rsidRDefault="00B567EF">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51B0DC53" w14:textId="77777777" w:rsidR="00891DD0" w:rsidRDefault="00B567EF">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09013CF7" w14:textId="77777777" w:rsidR="00891DD0" w:rsidRDefault="00B567EF">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0F8C8DED" w14:textId="77777777" w:rsidR="00891DD0" w:rsidRDefault="00B567EF">
      <w:pPr>
        <w:pStyle w:val="Paragraphedeliste"/>
        <w:numPr>
          <w:ilvl w:val="0"/>
          <w:numId w:val="21"/>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1E2D676F" w14:textId="77777777" w:rsidR="00891DD0" w:rsidRDefault="00B567EF">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23" w:tooltip="https://www.ecologie.gouv.fr/sites/default/files/Guide_politique_achat_public_zero_deforestation.pdf" w:history="1">
        <w:r>
          <w:rPr>
            <w:rStyle w:val="Lienhypertexte"/>
            <w:rFonts w:asciiTheme="minorHAnsi" w:hAnsiTheme="minorHAnsi"/>
            <w:sz w:val="22"/>
            <w:szCs w:val="22"/>
            <w:lang w:val="en-GB"/>
          </w:rPr>
          <w:t>https://www.ecologie.gouv.fr/sites/default/files/Guide_politique_achat_public_zero_deforestation.pdf</w:t>
        </w:r>
      </w:hyperlink>
    </w:p>
    <w:p w14:paraId="4EE5D8DA" w14:textId="77777777" w:rsidR="00891DD0" w:rsidRDefault="00B567E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482" w:name="_Toc140836339"/>
      <w:r>
        <w:rPr>
          <w:rFonts w:asciiTheme="minorHAnsi" w:hAnsiTheme="minorHAnsi"/>
          <w:b/>
          <w:bCs/>
          <w:caps/>
          <w:sz w:val="24"/>
          <w:u w:val="single"/>
          <w:lang w:val="en"/>
        </w:rPr>
        <w:t>Re-examination clause</w:t>
      </w:r>
      <w:bookmarkEnd w:id="482"/>
    </w:p>
    <w:p w14:paraId="62BD00A1" w14:textId="77777777" w:rsidR="00891DD0" w:rsidRDefault="00B567EF">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Contract</w:t>
      </w:r>
      <w:r>
        <w:rPr>
          <w:rFonts w:asciiTheme="minorHAnsi" w:hAnsiTheme="minorHAnsi" w:cstheme="minorHAnsi"/>
          <w:szCs w:val="22"/>
          <w:lang w:val="en"/>
        </w:rPr>
        <w:t xml:space="preserve"> subject to the following conditions: </w:t>
      </w:r>
    </w:p>
    <w:p w14:paraId="07CE0DBD" w14:textId="77777777" w:rsidR="00891DD0" w:rsidRDefault="00B567EF">
      <w:pPr>
        <w:pStyle w:val="u"/>
        <w:widowControl w:val="0"/>
        <w:numPr>
          <w:ilvl w:val="0"/>
          <w:numId w:val="15"/>
        </w:numPr>
        <w:spacing w:before="120"/>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Expertise France</w:t>
      </w:r>
      <w:r>
        <w:rPr>
          <w:rFonts w:asciiTheme="minorHAnsi" w:hAnsiTheme="minorHAnsi" w:cstheme="minorHAnsi"/>
          <w:szCs w:val="22"/>
          <w:lang w:val="en"/>
        </w:rPr>
        <w:t>;</w:t>
      </w:r>
    </w:p>
    <w:p w14:paraId="06F1B8B2" w14:textId="77777777" w:rsidR="00891DD0" w:rsidRDefault="00B567EF">
      <w:pPr>
        <w:pStyle w:val="u"/>
        <w:widowControl w:val="0"/>
        <w:numPr>
          <w:ilvl w:val="0"/>
          <w:numId w:val="15"/>
        </w:numPr>
        <w:spacing w:before="120"/>
        <w:rPr>
          <w:rFonts w:asciiTheme="minorHAnsi" w:hAnsiTheme="minorHAnsi" w:cstheme="minorHAnsi"/>
          <w:szCs w:val="22"/>
          <w:lang w:val="en-GB"/>
        </w:rPr>
      </w:pPr>
      <w:r>
        <w:rPr>
          <w:rFonts w:asciiTheme="minorHAnsi" w:hAnsiTheme="minorHAnsi" w:cstheme="minorHAnsi"/>
          <w:szCs w:val="22"/>
          <w:lang w:val="en"/>
        </w:rPr>
        <w:t>Revision of technical elements (clarification of deliverables, producer technical definitions, equipment technical documents, updated instructions</w:t>
      </w:r>
      <w:del w:id="483" w:author="all Clemence GAUDET" w:date="2025-07-28T10:04:00Z">
        <w:r>
          <w:rPr>
            <w:rFonts w:asciiTheme="minorHAnsi" w:hAnsiTheme="minorHAnsi" w:cstheme="minorHAnsi"/>
            <w:szCs w:val="22"/>
            <w:lang w:val="en"/>
          </w:rPr>
          <w:delText>, .</w:delText>
        </w:r>
      </w:del>
      <w:r>
        <w:rPr>
          <w:rFonts w:asciiTheme="minorHAnsi" w:hAnsiTheme="minorHAnsi" w:cstheme="minorHAnsi"/>
          <w:szCs w:val="22"/>
          <w:lang w:val="en"/>
        </w:rPr>
        <w:t>).</w:t>
      </w:r>
    </w:p>
    <w:p w14:paraId="02473E83" w14:textId="77777777" w:rsidR="00891DD0" w:rsidRDefault="00B567EF">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guaranteeing full traceability of exchanges, for clarifications and specification modifications ; and by concluding an amendment for key elements of the contract (deliverables, durations, addition or deletion of services, etc.).</w:t>
      </w:r>
    </w:p>
    <w:p w14:paraId="0235E3C3" w14:textId="77777777" w:rsidR="00891DD0" w:rsidRDefault="00B567E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484" w:name="_Toc70411395"/>
      <w:bookmarkStart w:id="485" w:name="_Toc140836340"/>
      <w:r>
        <w:rPr>
          <w:rFonts w:asciiTheme="minorHAnsi" w:hAnsiTheme="minorHAnsi"/>
          <w:b/>
          <w:bCs/>
          <w:caps/>
          <w:sz w:val="24"/>
          <w:u w:val="single"/>
          <w:lang w:val="en"/>
        </w:rPr>
        <w:t>Similar services</w:t>
      </w:r>
      <w:bookmarkEnd w:id="484"/>
      <w:bookmarkEnd w:id="485"/>
    </w:p>
    <w:p w14:paraId="686F5DD9" w14:textId="77777777" w:rsidR="00891DD0" w:rsidRDefault="00B567EF">
      <w:pPr>
        <w:widowControl w:val="0"/>
        <w:spacing w:before="120" w:line="240" w:lineRule="auto"/>
        <w:ind w:left="561"/>
        <w:jc w:val="both"/>
        <w:rPr>
          <w:rFonts w:asciiTheme="minorHAnsi" w:eastAsia="Times New Roman" w:hAnsiTheme="minorHAnsi" w:cs="Arial"/>
          <w:sz w:val="22"/>
          <w:lang w:val="en"/>
        </w:rPr>
      </w:pPr>
      <w:r>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13702C8A" w14:textId="77777777" w:rsidR="00891DD0" w:rsidRDefault="00B567E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486" w:name="_Toc140836341"/>
      <w:r>
        <w:rPr>
          <w:rFonts w:asciiTheme="minorHAnsi" w:hAnsiTheme="minorHAnsi"/>
          <w:b/>
          <w:bCs/>
          <w:caps/>
          <w:sz w:val="24"/>
          <w:u w:val="single"/>
          <w:lang w:val="en"/>
        </w:rPr>
        <w:t>penalties</w:t>
      </w:r>
      <w:bookmarkEnd w:id="486"/>
    </w:p>
    <w:p w14:paraId="51696CBE" w14:textId="77777777" w:rsidR="00891DD0" w:rsidRDefault="00B567EF">
      <w:pPr>
        <w:pStyle w:val="u"/>
        <w:widowControl w:val="0"/>
        <w:rPr>
          <w:rFonts w:asciiTheme="minorHAnsi" w:hAnsiTheme="minorHAnsi" w:cs="Arial"/>
          <w:szCs w:val="22"/>
          <w:lang w:val="en-GB"/>
        </w:rPr>
      </w:pPr>
      <w:r>
        <w:rPr>
          <w:rFonts w:asciiTheme="minorHAnsi" w:hAnsiTheme="minorHAnsi" w:cs="Arial"/>
          <w:szCs w:val="22"/>
          <w:lang w:val="en"/>
        </w:rPr>
        <w:t>The amount of penalties will be applied within the calculation of the balance due under the relevant item or purchase order.</w:t>
      </w:r>
    </w:p>
    <w:p w14:paraId="547DA138" w14:textId="77777777" w:rsidR="00891DD0" w:rsidRDefault="00B567EF">
      <w:pPr>
        <w:pStyle w:val="Titre2"/>
        <w:spacing w:before="120" w:after="60"/>
        <w:jc w:val="both"/>
        <w:rPr>
          <w:rFonts w:asciiTheme="minorHAnsi" w:hAnsiTheme="minorHAnsi"/>
          <w:sz w:val="22"/>
          <w:szCs w:val="22"/>
          <w:lang w:val="en-GB"/>
        </w:rPr>
      </w:pPr>
      <w:bookmarkStart w:id="487" w:name="_Toc140836342"/>
      <w:r>
        <w:rPr>
          <w:rFonts w:asciiTheme="minorHAnsi" w:hAnsiTheme="minorHAnsi"/>
          <w:sz w:val="22"/>
          <w:szCs w:val="22"/>
          <w:lang w:val="en"/>
        </w:rPr>
        <w:lastRenderedPageBreak/>
        <w:t>Penalties for periodic documentary deliverables</w:t>
      </w:r>
      <w:bookmarkEnd w:id="487"/>
    </w:p>
    <w:p w14:paraId="729EC645" w14:textId="77777777" w:rsidR="00891DD0" w:rsidRDefault="00B567EF">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14:paraId="5029389B" w14:textId="77777777" w:rsidR="00891DD0" w:rsidRDefault="00B567EF">
      <w:pPr>
        <w:pStyle w:val="Titre2"/>
        <w:spacing w:before="120" w:after="60"/>
        <w:jc w:val="both"/>
        <w:rPr>
          <w:rFonts w:asciiTheme="minorHAnsi" w:hAnsiTheme="minorHAnsi"/>
          <w:sz w:val="22"/>
          <w:szCs w:val="22"/>
          <w:lang w:val="en-GB"/>
        </w:rPr>
      </w:pPr>
      <w:bookmarkStart w:id="488" w:name="_Toc140836343"/>
      <w:r>
        <w:rPr>
          <w:rFonts w:asciiTheme="minorHAnsi" w:hAnsiTheme="minorHAnsi"/>
          <w:sz w:val="22"/>
          <w:szCs w:val="22"/>
          <w:lang w:val="en"/>
        </w:rPr>
        <w:t>Penalties applicable to submission of final deliverables</w:t>
      </w:r>
      <w:bookmarkEnd w:id="488"/>
    </w:p>
    <w:p w14:paraId="586D6FBE" w14:textId="77777777" w:rsidR="00891DD0" w:rsidRDefault="00B567EF">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14:paraId="7964B944" w14:textId="77777777" w:rsidR="00891DD0" w:rsidRDefault="00B567E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489" w:name="_Toc140836344"/>
      <w:r>
        <w:rPr>
          <w:rFonts w:asciiTheme="minorHAnsi" w:hAnsiTheme="minorHAnsi"/>
          <w:b/>
          <w:bCs/>
          <w:caps/>
          <w:sz w:val="24"/>
          <w:u w:val="single"/>
          <w:lang w:val="en"/>
        </w:rPr>
        <w:t>intellectual property</w:t>
      </w:r>
      <w:bookmarkEnd w:id="489"/>
    </w:p>
    <w:p w14:paraId="28245F77" w14:textId="77777777" w:rsidR="00891DD0" w:rsidRDefault="00B567EF">
      <w:pPr>
        <w:pStyle w:val="Titre2"/>
        <w:spacing w:before="120" w:after="60"/>
        <w:jc w:val="both"/>
        <w:rPr>
          <w:rFonts w:asciiTheme="minorHAnsi" w:hAnsiTheme="minorHAnsi"/>
          <w:sz w:val="22"/>
          <w:szCs w:val="22"/>
        </w:rPr>
      </w:pPr>
      <w:bookmarkStart w:id="490" w:name="_Toc140836345"/>
      <w:bookmarkStart w:id="491" w:name="_Toc392669651"/>
      <w:r>
        <w:rPr>
          <w:rFonts w:asciiTheme="minorHAnsi" w:hAnsiTheme="minorHAnsi"/>
          <w:sz w:val="22"/>
          <w:szCs w:val="22"/>
          <w:lang w:val="en"/>
        </w:rPr>
        <w:t>Definitions</w:t>
      </w:r>
      <w:bookmarkEnd w:id="490"/>
    </w:p>
    <w:p w14:paraId="166F1227" w14:textId="77777777" w:rsidR="00891DD0" w:rsidRDefault="00B567EF">
      <w:pPr>
        <w:spacing w:after="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Assignment provided for by this article requires definition of the following terms: </w:t>
      </w:r>
    </w:p>
    <w:p w14:paraId="3E18254E" w14:textId="77777777" w:rsidR="00891DD0" w:rsidRDefault="00B567EF">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“Result” means any intended outcome of the performance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which is delivered and definitively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14:paraId="3F5BF196" w14:textId="77777777" w:rsidR="00891DD0" w:rsidRDefault="00B567EF">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“Creator” means any natural person who contributed to the production of the result;</w:t>
      </w:r>
    </w:p>
    <w:p w14:paraId="454FCF93" w14:textId="77777777" w:rsidR="00891DD0" w:rsidRDefault="00B567EF">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“Pre-existing right” means any intellectual property right, including pre-existing technologies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or any third party with a prior interest in the order to be executed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t>
      </w:r>
    </w:p>
    <w:p w14:paraId="21DB0A34" w14:textId="77777777" w:rsidR="00891DD0" w:rsidRDefault="00B567EF">
      <w:pPr>
        <w:pStyle w:val="Titre2"/>
        <w:spacing w:before="120" w:after="60"/>
        <w:jc w:val="both"/>
        <w:rPr>
          <w:rFonts w:asciiTheme="minorHAnsi" w:hAnsiTheme="minorHAnsi"/>
          <w:sz w:val="22"/>
          <w:szCs w:val="22"/>
          <w:lang w:val="en-GB"/>
        </w:rPr>
      </w:pPr>
      <w:bookmarkStart w:id="492" w:name="_Toc140836346"/>
      <w:r>
        <w:rPr>
          <w:rFonts w:asciiTheme="minorHAnsi" w:hAnsiTheme="minorHAnsi"/>
          <w:sz w:val="22"/>
          <w:szCs w:val="22"/>
          <w:lang w:val="en"/>
        </w:rPr>
        <w:t>Ownership of results</w:t>
      </w:r>
      <w:bookmarkEnd w:id="492"/>
    </w:p>
    <w:p w14:paraId="6B233186" w14:textId="77777777" w:rsidR="00891DD0" w:rsidRDefault="00B567EF">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This Assignment only covers the economic rights of creators under the conditions set out in Article 8.3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402FCA34" w14:textId="77777777" w:rsidR="00891DD0" w:rsidRDefault="00B567EF">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aforementioned elements shall be deemed to be effectively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after acceptance of the results delivered to it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
    <w:p w14:paraId="046D15B8" w14:textId="77777777" w:rsidR="00891DD0" w:rsidRDefault="00B567EF">
      <w:pPr>
        <w:spacing w:line="240" w:lineRule="auto"/>
        <w:ind w:left="567"/>
        <w:jc w:val="both"/>
        <w:rPr>
          <w:rFonts w:cs="Arial"/>
          <w:sz w:val="22"/>
          <w:szCs w:val="22"/>
          <w:lang w:val="en-GB"/>
        </w:rPr>
      </w:pPr>
      <w:r>
        <w:rPr>
          <w:rFonts w:asciiTheme="minorHAnsi" w:eastAsia="Times New Roman" w:hAnsiTheme="minorHAnsi" w:cs="Arial"/>
          <w:sz w:val="22"/>
          <w:szCs w:val="22"/>
          <w:lang w:val="en"/>
        </w:rPr>
        <w:t xml:space="preserve">The payment of the price to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is deemed to include any fees payable to the Contractor in relation to the acquisition of rights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67E6EBBD" w14:textId="77777777" w:rsidR="00891DD0" w:rsidRDefault="00B567EF">
      <w:pPr>
        <w:pStyle w:val="Titre2"/>
        <w:spacing w:before="120" w:after="60"/>
        <w:jc w:val="both"/>
        <w:rPr>
          <w:rFonts w:asciiTheme="minorHAnsi" w:hAnsiTheme="minorHAnsi"/>
          <w:sz w:val="22"/>
          <w:szCs w:val="22"/>
          <w:lang w:val="en-GB"/>
        </w:rPr>
      </w:pPr>
      <w:bookmarkStart w:id="493" w:name="_Toc140836347"/>
      <w:r>
        <w:rPr>
          <w:rFonts w:asciiTheme="minorHAnsi" w:hAnsiTheme="minorHAnsi"/>
          <w:sz w:val="22"/>
          <w:szCs w:val="22"/>
          <w:lang w:val="en"/>
        </w:rPr>
        <w:t>Exploitation of results</w:t>
      </w:r>
      <w:bookmarkEnd w:id="493"/>
      <w:r>
        <w:rPr>
          <w:rFonts w:asciiTheme="minorHAnsi" w:hAnsiTheme="minorHAnsi"/>
          <w:sz w:val="22"/>
          <w:szCs w:val="22"/>
          <w:lang w:val="en"/>
        </w:rPr>
        <w:t xml:space="preserve"> </w:t>
      </w:r>
    </w:p>
    <w:p w14:paraId="20EE9ED5" w14:textId="77777777" w:rsidR="00891DD0" w:rsidRDefault="00B567EF">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By acquiring title to the results developed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may exploit the results for the following purposes: </w:t>
      </w:r>
    </w:p>
    <w:p w14:paraId="7D501DCD" w14:textId="77777777" w:rsidR="00891DD0" w:rsidRDefault="00B567EF">
      <w:pPr>
        <w:pStyle w:val="Paragraphedeliste"/>
        <w:numPr>
          <w:ilvl w:val="0"/>
          <w:numId w:val="1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internal exploitation:</w:t>
      </w:r>
    </w:p>
    <w:p w14:paraId="05944C2B" w14:textId="77777777" w:rsidR="00891DD0" w:rsidRDefault="00B567EF">
      <w:pPr>
        <w:pStyle w:val="Paragraphedeliste"/>
        <w:numPr>
          <w:ilvl w:val="1"/>
          <w:numId w:val="1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disclosure to its personnel; </w:t>
      </w:r>
    </w:p>
    <w:p w14:paraId="253AC97E" w14:textId="77777777" w:rsidR="00891DD0" w:rsidRDefault="00B567EF">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communication disclosure to persons and entities working for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5B509F45" w14:textId="77777777" w:rsidR="00891DD0" w:rsidRDefault="00B567EF">
      <w:pPr>
        <w:pStyle w:val="Paragraphedeliste"/>
        <w:numPr>
          <w:ilvl w:val="1"/>
          <w:numId w:val="1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3EFAF242" w14:textId="77777777" w:rsidR="00891DD0" w:rsidRDefault="00B567EF">
      <w:pPr>
        <w:pStyle w:val="Paragraphedeliste"/>
        <w:numPr>
          <w:ilvl w:val="0"/>
          <w:numId w:val="1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distribution to the public:</w:t>
      </w:r>
    </w:p>
    <w:p w14:paraId="3C2C9FCC" w14:textId="77777777" w:rsidR="00891DD0" w:rsidRDefault="00B567EF">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lastRenderedPageBreak/>
        <w:t>in paper, electronic or digital format;</w:t>
      </w:r>
    </w:p>
    <w:p w14:paraId="16FB3C70" w14:textId="77777777" w:rsidR="00891DD0" w:rsidRDefault="00B567EF">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the internet as a downloadable/non-downloadable file; </w:t>
      </w:r>
    </w:p>
    <w:p w14:paraId="3F4A5AAC" w14:textId="77777777" w:rsidR="00891DD0" w:rsidRDefault="00B567EF">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via display, radio or television broadcasting or any other transmission technique;</w:t>
      </w:r>
    </w:p>
    <w:p w14:paraId="228544FD" w14:textId="77777777" w:rsidR="00891DD0" w:rsidRDefault="00B567EF">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otherwise in any form and by any method. </w:t>
      </w:r>
    </w:p>
    <w:p w14:paraId="6DB462D7" w14:textId="77777777" w:rsidR="00891DD0" w:rsidRDefault="00B567EF">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modifications:</w:t>
      </w:r>
    </w:p>
    <w:p w14:paraId="3C40D681" w14:textId="77777777" w:rsidR="00891DD0" w:rsidRDefault="00B567EF">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modification of content, form or technique; </w:t>
      </w:r>
    </w:p>
    <w:p w14:paraId="1E71EB35" w14:textId="77777777" w:rsidR="00891DD0" w:rsidRDefault="00B567EF">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addition of new elements of content and form;</w:t>
      </w:r>
    </w:p>
    <w:p w14:paraId="135909A7" w14:textId="77777777" w:rsidR="00891DD0" w:rsidRDefault="00B567EF">
      <w:pPr>
        <w:pStyle w:val="Paragraphedeliste"/>
        <w:numPr>
          <w:ilvl w:val="1"/>
          <w:numId w:val="1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adaptation using new media;</w:t>
      </w:r>
    </w:p>
    <w:p w14:paraId="59D40463" w14:textId="77777777" w:rsidR="00891DD0" w:rsidRDefault="00B567EF">
      <w:pPr>
        <w:pStyle w:val="Paragraphedeliste"/>
        <w:numPr>
          <w:ilvl w:val="1"/>
          <w:numId w:val="1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translation into any language;</w:t>
      </w:r>
    </w:p>
    <w:p w14:paraId="35B93710" w14:textId="77777777" w:rsidR="00891DD0" w:rsidRDefault="00B567EF">
      <w:pPr>
        <w:pStyle w:val="Paragraphedeliste"/>
        <w:numPr>
          <w:ilvl w:val="1"/>
          <w:numId w:val="1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digitisation and computer processing.</w:t>
      </w:r>
    </w:p>
    <w:p w14:paraId="1D822646" w14:textId="77777777" w:rsidR="00891DD0" w:rsidRDefault="00B567EF">
      <w:pPr>
        <w:pStyle w:val="Titre2"/>
        <w:spacing w:before="120" w:after="60"/>
        <w:jc w:val="both"/>
        <w:rPr>
          <w:rFonts w:asciiTheme="minorHAnsi" w:hAnsiTheme="minorHAnsi"/>
          <w:sz w:val="22"/>
          <w:szCs w:val="22"/>
        </w:rPr>
      </w:pPr>
      <w:bookmarkStart w:id="494" w:name="_Toc140836348"/>
      <w:r>
        <w:rPr>
          <w:rFonts w:asciiTheme="minorHAnsi" w:hAnsiTheme="minorHAnsi"/>
          <w:sz w:val="22"/>
          <w:szCs w:val="22"/>
          <w:lang w:val="en"/>
        </w:rPr>
        <w:t>Licensing of pre-existing rights</w:t>
      </w:r>
      <w:bookmarkEnd w:id="494"/>
      <w:r>
        <w:rPr>
          <w:rFonts w:asciiTheme="minorHAnsi" w:hAnsiTheme="minorHAnsi"/>
          <w:sz w:val="22"/>
          <w:szCs w:val="22"/>
          <w:lang w:val="en"/>
        </w:rPr>
        <w:t xml:space="preserve"> </w:t>
      </w:r>
    </w:p>
    <w:p w14:paraId="25030D85" w14:textId="77777777" w:rsidR="00891DD0" w:rsidRDefault="00B567EF">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shall not acquire ownership of pre-existing rights.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license the pre-existing rights on a royalty-free, non-exclusive and irrevocable basis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and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On delivery of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may, as required, provide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012A62BD" w14:textId="77777777" w:rsidR="00891DD0" w:rsidRDefault="00B567EF">
      <w:pPr>
        <w:pStyle w:val="Titre2"/>
        <w:spacing w:before="120" w:after="60"/>
        <w:jc w:val="both"/>
        <w:rPr>
          <w:rFonts w:asciiTheme="minorHAnsi" w:hAnsiTheme="minorHAnsi"/>
          <w:sz w:val="22"/>
          <w:szCs w:val="22"/>
          <w:lang w:val="en-GB"/>
        </w:rPr>
      </w:pPr>
      <w:bookmarkStart w:id="495" w:name="_Toc140836349"/>
      <w:r>
        <w:rPr>
          <w:rFonts w:asciiTheme="minorHAnsi" w:hAnsiTheme="minorHAnsi"/>
          <w:sz w:val="22"/>
          <w:szCs w:val="22"/>
          <w:lang w:val="en"/>
        </w:rPr>
        <w:t>Guarantees</w:t>
      </w:r>
      <w:bookmarkEnd w:id="495"/>
      <w:r>
        <w:rPr>
          <w:rFonts w:asciiTheme="minorHAnsi" w:hAnsiTheme="minorHAnsi"/>
          <w:sz w:val="22"/>
          <w:szCs w:val="22"/>
          <w:lang w:val="en"/>
        </w:rPr>
        <w:t xml:space="preserve"> </w:t>
      </w:r>
    </w:p>
    <w:p w14:paraId="521AA1B5" w14:textId="77777777" w:rsidR="00891DD0" w:rsidRDefault="00B567EF">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When delivering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14:paraId="62BA8DAC" w14:textId="77777777" w:rsidR="00891DD0" w:rsidRDefault="00B567EF">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request from </w:t>
      </w:r>
      <w:r>
        <w:rPr>
          <w:rFonts w:asciiTheme="minorHAnsi" w:eastAsia="Times New Roman" w:hAnsiTheme="minorHAnsi" w:cs="Arial"/>
          <w:smallCaps/>
          <w:sz w:val="22"/>
          <w:szCs w:val="22"/>
          <w:lang w:val="en"/>
        </w:rPr>
        <w:t>Expertise</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w:t>
      </w:r>
    </w:p>
    <w:p w14:paraId="29D9DA86" w14:textId="77777777" w:rsidR="00891DD0" w:rsidRDefault="00B567EF">
      <w:pPr>
        <w:pStyle w:val="Titre2"/>
        <w:spacing w:before="120" w:after="60"/>
        <w:jc w:val="both"/>
        <w:rPr>
          <w:rFonts w:asciiTheme="minorHAnsi" w:hAnsiTheme="minorHAnsi"/>
          <w:sz w:val="22"/>
          <w:szCs w:val="22"/>
          <w:lang w:val="en-GB"/>
        </w:rPr>
      </w:pPr>
      <w:bookmarkStart w:id="496" w:name="_Toc140836350"/>
      <w:r>
        <w:rPr>
          <w:rFonts w:asciiTheme="minorHAnsi" w:hAnsiTheme="minorHAnsi"/>
          <w:sz w:val="22"/>
          <w:szCs w:val="22"/>
          <w:lang w:val="en"/>
        </w:rPr>
        <w:t>Image rights</w:t>
      </w:r>
      <w:bookmarkEnd w:id="496"/>
      <w:r>
        <w:rPr>
          <w:rFonts w:asciiTheme="minorHAnsi" w:hAnsiTheme="minorHAnsi"/>
          <w:sz w:val="22"/>
          <w:szCs w:val="22"/>
          <w:lang w:val="en"/>
        </w:rPr>
        <w:t xml:space="preserve"> </w:t>
      </w:r>
    </w:p>
    <w:p w14:paraId="25A114C2" w14:textId="77777777" w:rsidR="00891DD0" w:rsidRDefault="00B567EF">
      <w:pPr>
        <w:spacing w:line="240" w:lineRule="auto"/>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 xml:space="preserve">If natural, recognisable persons appear in a result or their voice is recorded, on request from </w:t>
      </w:r>
      <w:r>
        <w:rPr>
          <w:rFonts w:asciiTheme="minorHAnsi" w:eastAsia="Times New Roman" w:hAnsiTheme="minorHAnsi" w:cs="Arial"/>
          <w:smallCaps/>
          <w:sz w:val="22"/>
          <w:szCs w:val="22"/>
          <w:lang w:val="en"/>
        </w:rPr>
        <w:t xml:space="preserve">Expertise France </w:t>
      </w:r>
      <w:r>
        <w:rPr>
          <w:rFonts w:asciiTheme="minorHAnsi" w:eastAsia="Times New Roman" w:hAnsiTheme="minorHAnsi" w:cs="Arial"/>
          <w:sz w:val="22"/>
          <w:szCs w:val="22"/>
          <w:lang w:val="en"/>
        </w:rPr>
        <w:t xml:space="preserve">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2FA6144B" w14:textId="77777777" w:rsidR="00891DD0" w:rsidRDefault="00B567E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497" w:name="_Toc140836351"/>
      <w:bookmarkEnd w:id="491"/>
      <w:r>
        <w:rPr>
          <w:rFonts w:asciiTheme="minorHAnsi" w:hAnsiTheme="minorHAnsi"/>
          <w:b/>
          <w:bCs/>
          <w:caps/>
          <w:sz w:val="24"/>
          <w:u w:val="single"/>
          <w:lang w:val="en"/>
        </w:rPr>
        <w:t>Termination of the contract</w:t>
      </w:r>
      <w:bookmarkEnd w:id="497"/>
    </w:p>
    <w:p w14:paraId="11655578" w14:textId="77777777" w:rsidR="00891DD0" w:rsidRDefault="00B567EF">
      <w:pPr>
        <w:pStyle w:val="Titre2"/>
        <w:spacing w:before="120" w:after="60"/>
        <w:jc w:val="both"/>
        <w:rPr>
          <w:rFonts w:asciiTheme="minorHAnsi" w:hAnsiTheme="minorHAnsi" w:cstheme="minorHAnsi"/>
          <w:sz w:val="22"/>
          <w:szCs w:val="22"/>
        </w:rPr>
      </w:pPr>
      <w:bookmarkStart w:id="498" w:name="_Toc140836352"/>
      <w:r>
        <w:rPr>
          <w:rFonts w:asciiTheme="minorHAnsi" w:hAnsiTheme="minorHAnsi" w:cstheme="minorHAnsi"/>
          <w:sz w:val="22"/>
          <w:szCs w:val="22"/>
          <w:lang w:val="en"/>
        </w:rPr>
        <w:t>General terms of performance</w:t>
      </w:r>
      <w:bookmarkEnd w:id="498"/>
    </w:p>
    <w:p w14:paraId="778C965C" w14:textId="77777777" w:rsidR="00891DD0" w:rsidRDefault="00B567EF">
      <w:pP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 xml:space="preserve"> is subject to the termination clauses as defined in Articles 29 to 36 of the CCAG.</w:t>
      </w:r>
    </w:p>
    <w:p w14:paraId="67714958" w14:textId="45E2347E" w:rsidR="00891DD0" w:rsidRDefault="00B567EF">
      <w:pPr>
        <w:spacing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US"/>
        </w:rPr>
        <w:t xml:space="preserve">By way of derogation </w:t>
      </w:r>
      <w:r w:rsidRPr="00B53C8E">
        <w:rPr>
          <w:rFonts w:asciiTheme="minorHAnsi" w:hAnsiTheme="minorHAnsi" w:cstheme="minorHAnsi"/>
          <w:sz w:val="22"/>
          <w:szCs w:val="22"/>
          <w:lang w:val="en-US"/>
          <w:rPrChange w:id="499" w:author="Etienne BAUDON" w:date="2025-07-28T15:25:00Z">
            <w:rPr>
              <w:rFonts w:asciiTheme="minorHAnsi" w:hAnsiTheme="minorHAnsi" w:cstheme="minorHAnsi"/>
              <w:sz w:val="22"/>
              <w:szCs w:val="22"/>
              <w:lang w:val="en-US"/>
            </w:rPr>
          </w:rPrChange>
        </w:rPr>
        <w:t xml:space="preserve">from </w:t>
      </w:r>
      <w:r w:rsidRPr="00B53C8E">
        <w:rPr>
          <w:rFonts w:asciiTheme="minorHAnsi" w:hAnsiTheme="minorHAnsi" w:cstheme="minorHAnsi"/>
          <w:sz w:val="22"/>
          <w:szCs w:val="22"/>
          <w:lang w:val="en-US"/>
          <w:rPrChange w:id="500" w:author="Etienne BAUDON" w:date="2025-07-28T15:25:00Z">
            <w:rPr>
              <w:rFonts w:asciiTheme="minorHAnsi" w:hAnsiTheme="minorHAnsi" w:cstheme="minorHAnsi"/>
              <w:sz w:val="22"/>
              <w:szCs w:val="22"/>
              <w:highlight w:val="yellow"/>
              <w:lang w:val="en-US"/>
            </w:rPr>
          </w:rPrChange>
        </w:rPr>
        <w:t>Article</w:t>
      </w:r>
      <w:del w:id="501" w:author="Etienne BAUDON" w:date="2025-07-28T15:25:00Z">
        <w:r w:rsidRPr="00B53C8E" w:rsidDel="00B53C8E">
          <w:rPr>
            <w:rFonts w:asciiTheme="minorHAnsi" w:hAnsiTheme="minorHAnsi" w:cstheme="minorHAnsi"/>
            <w:sz w:val="22"/>
            <w:szCs w:val="22"/>
            <w:lang w:val="en-US"/>
            <w:rPrChange w:id="502" w:author="Etienne BAUDON" w:date="2025-07-28T15:25:00Z">
              <w:rPr>
                <w:rFonts w:asciiTheme="minorHAnsi" w:hAnsiTheme="minorHAnsi" w:cstheme="minorHAnsi"/>
                <w:sz w:val="22"/>
                <w:szCs w:val="22"/>
                <w:highlight w:val="yellow"/>
                <w:lang w:val="en-US"/>
              </w:rPr>
            </w:rPrChange>
          </w:rPr>
          <w:delText xml:space="preserve"> [40 of the CCAG PI] [</w:delText>
        </w:r>
      </w:del>
      <w:ins w:id="503" w:author="Etienne BAUDON" w:date="2025-07-28T15:25:00Z">
        <w:r w:rsidR="00B53C8E" w:rsidRPr="00B53C8E">
          <w:rPr>
            <w:rFonts w:asciiTheme="minorHAnsi" w:hAnsiTheme="minorHAnsi" w:cstheme="minorHAnsi"/>
            <w:sz w:val="22"/>
            <w:szCs w:val="22"/>
            <w:lang w:val="en-US"/>
            <w:rPrChange w:id="504" w:author="Etienne BAUDON" w:date="2025-07-28T15:25:00Z">
              <w:rPr>
                <w:rFonts w:asciiTheme="minorHAnsi" w:hAnsiTheme="minorHAnsi" w:cstheme="minorHAnsi"/>
                <w:sz w:val="22"/>
                <w:szCs w:val="22"/>
                <w:highlight w:val="yellow"/>
                <w:lang w:val="en-US"/>
              </w:rPr>
            </w:rPrChange>
          </w:rPr>
          <w:t xml:space="preserve"> </w:t>
        </w:r>
      </w:ins>
      <w:r w:rsidRPr="00B53C8E">
        <w:rPr>
          <w:rFonts w:asciiTheme="minorHAnsi" w:hAnsiTheme="minorHAnsi" w:cstheme="minorHAnsi"/>
          <w:sz w:val="22"/>
          <w:szCs w:val="22"/>
          <w:lang w:val="en-US"/>
          <w:rPrChange w:id="505" w:author="Etienne BAUDON" w:date="2025-07-28T15:25:00Z">
            <w:rPr>
              <w:rFonts w:asciiTheme="minorHAnsi" w:hAnsiTheme="minorHAnsi" w:cstheme="minorHAnsi"/>
              <w:sz w:val="22"/>
              <w:szCs w:val="22"/>
              <w:highlight w:val="yellow"/>
              <w:lang w:val="en-US"/>
            </w:rPr>
          </w:rPrChange>
        </w:rPr>
        <w:t>42 of the CCAG FCS</w:t>
      </w:r>
      <w:del w:id="506" w:author="Etienne BAUDON" w:date="2025-07-28T15:25:00Z">
        <w:r w:rsidRPr="00B53C8E" w:rsidDel="00B53C8E">
          <w:rPr>
            <w:rFonts w:asciiTheme="minorHAnsi" w:hAnsiTheme="minorHAnsi" w:cstheme="minorHAnsi"/>
            <w:sz w:val="22"/>
            <w:szCs w:val="22"/>
            <w:lang w:val="en-US"/>
            <w:rPrChange w:id="507" w:author="Etienne BAUDON" w:date="2025-07-28T15:25:00Z">
              <w:rPr>
                <w:rFonts w:asciiTheme="minorHAnsi" w:hAnsiTheme="minorHAnsi" w:cstheme="minorHAnsi"/>
                <w:sz w:val="22"/>
                <w:szCs w:val="22"/>
                <w:highlight w:val="yellow"/>
                <w:lang w:val="en-US"/>
              </w:rPr>
            </w:rPrChange>
          </w:rPr>
          <w:delText xml:space="preserve">] </w:delText>
        </w:r>
      </w:del>
      <w:r w:rsidRPr="00B53C8E">
        <w:rPr>
          <w:rFonts w:asciiTheme="minorHAnsi" w:hAnsiTheme="minorHAnsi" w:cstheme="minorHAnsi"/>
          <w:sz w:val="22"/>
          <w:szCs w:val="22"/>
          <w:lang w:val="en-US"/>
          <w:rPrChange w:id="508" w:author="Etienne BAUDON" w:date="2025-07-28T15:25:00Z">
            <w:rPr>
              <w:rFonts w:asciiTheme="minorHAnsi" w:hAnsiTheme="minorHAnsi" w:cstheme="minorHAnsi"/>
              <w:sz w:val="22"/>
              <w:szCs w:val="22"/>
              <w:lang w:val="en-US"/>
            </w:rPr>
          </w:rPrChange>
        </w:rPr>
        <w:t xml:space="preserve"> termination</w:t>
      </w:r>
      <w:r>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p>
    <w:p w14:paraId="31119E2E" w14:textId="77777777" w:rsidR="00891DD0" w:rsidRDefault="00B567EF">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Expertise France</w:t>
      </w:r>
      <w:r>
        <w:rPr>
          <w:rFonts w:asciiTheme="minorHAnsi" w:hAnsiTheme="minorHAnsi" w:cstheme="minorHAnsi"/>
          <w:szCs w:val="22"/>
          <w:lang w:val="en"/>
        </w:rPr>
        <w:t xml:space="preserve"> all </w:t>
      </w:r>
      <w:r>
        <w:rPr>
          <w:rFonts w:asciiTheme="minorHAnsi" w:hAnsiTheme="minorHAnsi" w:cstheme="minorHAnsi"/>
          <w:szCs w:val="22"/>
          <w:lang w:val="en"/>
        </w:rPr>
        <w:lastRenderedPageBreak/>
        <w:t xml:space="preserve">documents it may have received for the purposes of execution of the </w:t>
      </w:r>
      <w:r>
        <w:rPr>
          <w:rFonts w:asciiTheme="minorHAnsi" w:hAnsiTheme="minorHAnsi" w:cstheme="minorHAnsi"/>
          <w:smallCaps/>
          <w:szCs w:val="22"/>
          <w:lang w:val="en"/>
        </w:rPr>
        <w:t>Contract</w:t>
      </w:r>
      <w:r>
        <w:rPr>
          <w:rFonts w:asciiTheme="minorHAnsi" w:hAnsiTheme="minorHAnsi" w:cstheme="minorHAnsi"/>
          <w:szCs w:val="22"/>
          <w:lang w:val="en"/>
        </w:rPr>
        <w:t>.</w:t>
      </w:r>
    </w:p>
    <w:p w14:paraId="0BEE1857" w14:textId="77777777" w:rsidR="00891DD0" w:rsidRDefault="00B567EF">
      <w:pPr>
        <w:pStyle w:val="Titre2"/>
        <w:spacing w:before="120" w:after="60"/>
        <w:jc w:val="both"/>
        <w:rPr>
          <w:rFonts w:asciiTheme="minorHAnsi" w:hAnsiTheme="minorHAnsi" w:cstheme="minorHAnsi"/>
          <w:sz w:val="22"/>
          <w:szCs w:val="22"/>
          <w:lang w:val="en-GB"/>
        </w:rPr>
      </w:pPr>
      <w:bookmarkStart w:id="509" w:name="_Toc140836353"/>
      <w:r>
        <w:rPr>
          <w:rFonts w:asciiTheme="minorHAnsi" w:hAnsiTheme="minorHAnsi" w:cstheme="minorHAnsi"/>
          <w:sz w:val="22"/>
          <w:szCs w:val="22"/>
          <w:lang w:val="en"/>
        </w:rPr>
        <w:t>Termination of the Contract due to the non-availability of a designated expert</w:t>
      </w:r>
      <w:bookmarkEnd w:id="509"/>
    </w:p>
    <w:p w14:paraId="48287BF9" w14:textId="77777777" w:rsidR="00891DD0" w:rsidRDefault="00B567EF">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14:paraId="5428EC67" w14:textId="77777777" w:rsidR="00891DD0" w:rsidRDefault="00B567EF">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w:t>
      </w:r>
    </w:p>
    <w:p w14:paraId="4102094E" w14:textId="77777777" w:rsidR="00891DD0" w:rsidRDefault="00B567EF">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14:paraId="062BBFAB" w14:textId="77777777" w:rsidR="00891DD0" w:rsidRDefault="00B567EF">
      <w:pPr>
        <w:pStyle w:val="Titre2"/>
        <w:spacing w:before="120" w:after="60"/>
        <w:jc w:val="both"/>
        <w:rPr>
          <w:rFonts w:asciiTheme="minorHAnsi" w:hAnsiTheme="minorHAnsi" w:cstheme="minorHAnsi"/>
          <w:sz w:val="22"/>
          <w:szCs w:val="22"/>
          <w:lang w:val="en-GB"/>
        </w:rPr>
      </w:pPr>
      <w:bookmarkStart w:id="510" w:name="_Toc140836354"/>
      <w:r>
        <w:rPr>
          <w:rFonts w:asciiTheme="minorHAnsi" w:hAnsiTheme="minorHAnsi" w:cstheme="minorHAnsi"/>
          <w:sz w:val="22"/>
          <w:szCs w:val="22"/>
          <w:lang w:val="en"/>
        </w:rPr>
        <w:t>Procedure</w:t>
      </w:r>
      <w:bookmarkEnd w:id="510"/>
    </w:p>
    <w:p w14:paraId="5764BDCA" w14:textId="77777777" w:rsidR="00891DD0" w:rsidRDefault="00B567EF">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by registered letter with acknowledgement of receipt. It shall state the effective date of termination. </w:t>
      </w:r>
    </w:p>
    <w:p w14:paraId="4ED1D0D7" w14:textId="77777777" w:rsidR="00891DD0" w:rsidRDefault="00B567E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511" w:name="_Toc140836355"/>
      <w:r>
        <w:rPr>
          <w:rFonts w:asciiTheme="minorHAnsi" w:hAnsiTheme="minorHAnsi"/>
          <w:b/>
          <w:bCs/>
          <w:caps/>
          <w:sz w:val="24"/>
          <w:u w:val="single"/>
          <w:lang w:val="en"/>
        </w:rPr>
        <w:t>safety and security measures and responsabilities</w:t>
      </w:r>
      <w:bookmarkEnd w:id="511"/>
    </w:p>
    <w:p w14:paraId="62459581" w14:textId="77777777" w:rsidR="00891DD0" w:rsidRDefault="00B567EF">
      <w:pPr>
        <w:spacing w:before="120" w:line="240" w:lineRule="auto"/>
        <w:ind w:left="561"/>
        <w:jc w:val="both"/>
        <w:rPr>
          <w:rFonts w:asciiTheme="minorHAnsi" w:hAnsiTheme="minorHAnsi" w:cstheme="minorHAnsi"/>
          <w:sz w:val="22"/>
          <w:szCs w:val="22"/>
          <w:lang w:val="en"/>
        </w:rPr>
      </w:pPr>
      <w:bookmarkStart w:id="512"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and in this respect, takes all necessary measures. He undertakes to ensure that all of his employees and subcontractors comply with the safety instructions that he issues.</w:t>
      </w:r>
    </w:p>
    <w:p w14:paraId="2285680E" w14:textId="77777777" w:rsidR="00891DD0" w:rsidRDefault="00B567EF">
      <w:pPr>
        <w:spacing w:before="120" w:line="240" w:lineRule="auto"/>
        <w:ind w:left="561"/>
        <w:jc w:val="both"/>
        <w:rPr>
          <w:rFonts w:ascii="Calibri" w:eastAsia="Times New Roman" w:hAnsi="Calibri"/>
          <w:sz w:val="22"/>
          <w:lang w:val="en-GB"/>
        </w:rPr>
      </w:pPr>
      <w:r>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Pr>
          <w:rFonts w:ascii="Calibri" w:eastAsia="Times New Roman" w:hAnsi="Calibri"/>
          <w:sz w:val="22"/>
          <w:lang w:val="en-GB"/>
        </w:rPr>
        <w:t>cannot be held responsible in any way whatsoever.</w:t>
      </w:r>
    </w:p>
    <w:p w14:paraId="72F5B407" w14:textId="77777777" w:rsidR="00891DD0" w:rsidRDefault="00B567E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513" w:name="_Toc126923320"/>
      <w:bookmarkStart w:id="514" w:name="_Toc127876026"/>
      <w:bookmarkStart w:id="515" w:name="_Toc140836356"/>
      <w:bookmarkStart w:id="516" w:name="_Toc140836357"/>
      <w:bookmarkEnd w:id="512"/>
      <w:bookmarkEnd w:id="513"/>
      <w:bookmarkEnd w:id="514"/>
      <w:bookmarkEnd w:id="515"/>
      <w:r>
        <w:rPr>
          <w:rFonts w:asciiTheme="minorHAnsi" w:hAnsiTheme="minorHAnsi"/>
          <w:b/>
          <w:bCs/>
          <w:caps/>
          <w:sz w:val="24"/>
          <w:u w:val="single"/>
          <w:lang w:val="en"/>
        </w:rPr>
        <w:t>ethics</w:t>
      </w:r>
      <w:bookmarkEnd w:id="516"/>
    </w:p>
    <w:p w14:paraId="570873AB" w14:textId="77777777" w:rsidR="00891DD0" w:rsidRDefault="00B567EF">
      <w:pPr>
        <w:spacing w:before="120" w:line="240" w:lineRule="auto"/>
        <w:ind w:left="561"/>
        <w:jc w:val="both"/>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4" w:tooltip="https://www.expertisefrance.fr/documents/20182/426622/Expertise+France+%E2%80%93+Code+of+conduct/82cf6060-4768-4b25-8817-ccba1d86e56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code of conduct is available on the agency’s website: </w:t>
      </w:r>
      <w:hyperlink r:id="rId25" w:tooltip="http://www.expertisefrance.fr" w:history="1">
        <w:r>
          <w:rPr>
            <w:rStyle w:val="Lienhypertexte"/>
            <w:rFonts w:ascii="Calibri" w:hAnsi="Calibri"/>
            <w:sz w:val="22"/>
            <w:lang w:val="en"/>
          </w:rPr>
          <w:t>www.expertisefrance.fr</w:t>
        </w:r>
      </w:hyperlink>
      <w:r>
        <w:rPr>
          <w:rFonts w:ascii="Calibri" w:hAnsi="Calibri"/>
          <w:sz w:val="22"/>
          <w:lang w:val="en"/>
        </w:rPr>
        <w:t>).</w:t>
      </w:r>
    </w:p>
    <w:p w14:paraId="7A4A3C29" w14:textId="77777777" w:rsidR="00891DD0" w:rsidRDefault="00B567EF">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Contractor.</w:t>
      </w:r>
    </w:p>
    <w:p w14:paraId="0CF2F752" w14:textId="77777777" w:rsidR="00891DD0" w:rsidRDefault="00B567E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17" w:name="_Toc70411566"/>
      <w:bookmarkStart w:id="518" w:name="_Toc70411012"/>
      <w:bookmarkStart w:id="519" w:name="_Toc70410878"/>
      <w:bookmarkStart w:id="520" w:name="_Toc70411565"/>
      <w:bookmarkStart w:id="521" w:name="_Toc70411011"/>
      <w:bookmarkStart w:id="522" w:name="_Toc70410877"/>
      <w:bookmarkStart w:id="523" w:name="_Toc70411564"/>
      <w:bookmarkStart w:id="524" w:name="_Toc70411010"/>
      <w:bookmarkStart w:id="525" w:name="_Toc70410876"/>
      <w:bookmarkStart w:id="526" w:name="_Toc70411560"/>
      <w:bookmarkStart w:id="527" w:name="_Toc70411006"/>
      <w:bookmarkStart w:id="528" w:name="_Toc70410872"/>
      <w:bookmarkStart w:id="529" w:name="_Toc70411559"/>
      <w:bookmarkStart w:id="530" w:name="_Toc70411005"/>
      <w:bookmarkStart w:id="531" w:name="_Toc70410871"/>
      <w:bookmarkStart w:id="532" w:name="_Toc70411556"/>
      <w:bookmarkStart w:id="533" w:name="_Toc70411002"/>
      <w:bookmarkStart w:id="534" w:name="_Toc70410868"/>
      <w:bookmarkStart w:id="535" w:name="_Toc70411555"/>
      <w:bookmarkStart w:id="536" w:name="_Toc70411001"/>
      <w:bookmarkStart w:id="537" w:name="_Toc70410867"/>
      <w:bookmarkStart w:id="538" w:name="_Toc70411554"/>
      <w:bookmarkStart w:id="539" w:name="_Toc70411000"/>
      <w:bookmarkStart w:id="540" w:name="_Toc70410866"/>
      <w:bookmarkStart w:id="541" w:name="_Toc70411551"/>
      <w:bookmarkStart w:id="542" w:name="_Toc70410997"/>
      <w:bookmarkStart w:id="543" w:name="_Toc70410863"/>
      <w:bookmarkStart w:id="544" w:name="_Toc70411550"/>
      <w:bookmarkStart w:id="545" w:name="_Toc70410996"/>
      <w:bookmarkStart w:id="546" w:name="_Toc70410862"/>
      <w:bookmarkStart w:id="547" w:name="_Toc70411549"/>
      <w:bookmarkStart w:id="548" w:name="_Toc70410995"/>
      <w:bookmarkStart w:id="549" w:name="_Toc70410861"/>
      <w:bookmarkStart w:id="550" w:name="_Toc70411548"/>
      <w:bookmarkStart w:id="551" w:name="_Toc70410994"/>
      <w:bookmarkStart w:id="552" w:name="_Toc70410860"/>
      <w:bookmarkStart w:id="553" w:name="_Toc70411547"/>
      <w:bookmarkStart w:id="554" w:name="_Toc70410993"/>
      <w:bookmarkStart w:id="555" w:name="_Toc70410859"/>
      <w:bookmarkStart w:id="556" w:name="_Toc70411546"/>
      <w:bookmarkStart w:id="557" w:name="_Toc70410992"/>
      <w:bookmarkStart w:id="558" w:name="_Toc70410858"/>
      <w:bookmarkStart w:id="559" w:name="_Toc70411545"/>
      <w:bookmarkStart w:id="560" w:name="_Toc70410991"/>
      <w:bookmarkStart w:id="561" w:name="_Toc70410857"/>
      <w:bookmarkStart w:id="562" w:name="_Toc140836358"/>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r>
        <w:rPr>
          <w:rFonts w:asciiTheme="minorHAnsi" w:hAnsiTheme="minorHAnsi"/>
          <w:b/>
          <w:bCs/>
          <w:caps/>
          <w:sz w:val="24"/>
          <w:u w:val="single"/>
          <w:lang w:val="en"/>
        </w:rPr>
        <w:t>Administration of personal data</w:t>
      </w:r>
      <w:bookmarkEnd w:id="562"/>
    </w:p>
    <w:p w14:paraId="6006B32B" w14:textId="77777777" w:rsidR="00891DD0" w:rsidRDefault="00B567EF">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7C14632A" w14:textId="77777777" w:rsidR="00891DD0" w:rsidRDefault="00B567EF">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lastRenderedPageBreak/>
        <w:t>The legal basis under which such processing is performed are set out in c) and e) of Article 6.1 of the GDPR, namely:</w:t>
      </w:r>
    </w:p>
    <w:p w14:paraId="352D4DB3" w14:textId="77777777" w:rsidR="00891DD0" w:rsidRDefault="00B567EF">
      <w:pPr>
        <w:widowControl w:val="0"/>
        <w:numPr>
          <w:ilvl w:val="0"/>
          <w:numId w:val="16"/>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in order to comply with a legal obligation by which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is bound;</w:t>
      </w:r>
    </w:p>
    <w:p w14:paraId="260AA738" w14:textId="77777777" w:rsidR="00891DD0" w:rsidRDefault="00B567EF">
      <w:pPr>
        <w:widowControl w:val="0"/>
        <w:numPr>
          <w:ilvl w:val="0"/>
          <w:numId w:val="16"/>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w:t>
      </w:r>
    </w:p>
    <w:p w14:paraId="01BDC4FF" w14:textId="77777777" w:rsidR="00891DD0" w:rsidRDefault="00B567EF">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purposes of the processing are as follows: </w:t>
      </w:r>
    </w:p>
    <w:p w14:paraId="683B2035" w14:textId="77777777" w:rsidR="00891DD0" w:rsidRDefault="00B567EF">
      <w:pPr>
        <w:widowControl w:val="0"/>
        <w:numPr>
          <w:ilvl w:val="0"/>
          <w:numId w:val="16"/>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this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w:t>
      </w:r>
    </w:p>
    <w:p w14:paraId="3F4F8C97" w14:textId="77777777" w:rsidR="00891DD0" w:rsidRDefault="00B567EF">
      <w:pPr>
        <w:widowControl w:val="0"/>
        <w:numPr>
          <w:ilvl w:val="0"/>
          <w:numId w:val="16"/>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reports forwarded to donors and other supervisory authorities. </w:t>
      </w:r>
    </w:p>
    <w:p w14:paraId="69D14695" w14:textId="77777777" w:rsidR="00891DD0" w:rsidRDefault="00B567EF">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Recipients or category of recipients of the personal data are exclusively authorised personnel of </w:t>
      </w:r>
      <w:r>
        <w:rPr>
          <w:rFonts w:asciiTheme="minorHAnsi" w:hAnsiTheme="minorHAnsi" w:cs="Arial"/>
          <w:smallCaps/>
          <w:szCs w:val="22"/>
          <w:lang w:val="en-GB"/>
        </w:rPr>
        <w:t>Expertise France</w:t>
      </w:r>
      <w:r>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1C8DB825" w14:textId="77777777" w:rsidR="00891DD0" w:rsidRDefault="00B567EF">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03DE1A25" w14:textId="77777777" w:rsidR="00891DD0" w:rsidRDefault="00B567EF">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w:t>
      </w:r>
      <w:hyperlink r:id="rId26" w:tooltip="mailto:informatique.libertes@expertisefrance.fr" w:history="1">
        <w:r>
          <w:rPr>
            <w:rFonts w:asciiTheme="minorHAnsi" w:eastAsia="Times New Roman" w:hAnsiTheme="minorHAnsi" w:cstheme="minorHAnsi"/>
            <w:sz w:val="22"/>
            <w:szCs w:val="22"/>
            <w:lang w:val="en"/>
          </w:rPr>
          <w:t>informatique.libertes@expertisefrance.fr</w:t>
        </w:r>
      </w:hyperlink>
      <w:r>
        <w:rPr>
          <w:rFonts w:asciiTheme="minorHAnsi" w:eastAsia="Times New Roman" w:hAnsiTheme="minorHAnsi" w:cstheme="minorHAnsi"/>
          <w:sz w:val="22"/>
          <w:szCs w:val="22"/>
          <w:lang w:val="en"/>
        </w:rPr>
        <w:t>).</w:t>
      </w:r>
    </w:p>
    <w:p w14:paraId="7A9DA17B" w14:textId="77777777" w:rsidR="00891DD0" w:rsidRDefault="00B567EF">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Persons whose personal data is collected under this procedure may submit a complaint to CNIL.)</w:t>
      </w:r>
      <w:bookmarkStart w:id="563" w:name="_Toc69226591"/>
      <w:r>
        <w:rPr>
          <w:rFonts w:asciiTheme="minorHAnsi" w:eastAsia="Times New Roman" w:hAnsiTheme="minorHAnsi" w:cstheme="minorHAnsi"/>
          <w:sz w:val="22"/>
          <w:szCs w:val="22"/>
          <w:lang w:val="en"/>
        </w:rPr>
        <w:t>]</w:t>
      </w:r>
    </w:p>
    <w:p w14:paraId="0C48D3B0" w14:textId="77777777" w:rsidR="00891DD0" w:rsidRDefault="00B567E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4" w:name="_Toc140836359"/>
      <w:bookmarkEnd w:id="563"/>
      <w:r>
        <w:rPr>
          <w:rFonts w:asciiTheme="minorHAnsi" w:hAnsiTheme="minorHAnsi"/>
          <w:b/>
          <w:bCs/>
          <w:caps/>
          <w:sz w:val="24"/>
          <w:u w:val="single"/>
          <w:lang w:val="en"/>
        </w:rPr>
        <w:t>law</w:t>
      </w:r>
      <w:bookmarkEnd w:id="564"/>
    </w:p>
    <w:p w14:paraId="60EDBEE8" w14:textId="77777777" w:rsidR="00891DD0" w:rsidRDefault="00B567EF">
      <w:pPr>
        <w:pStyle w:val="Paragraphedeliste"/>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Party</w:t>
      </w:r>
      <w:r>
        <w:rPr>
          <w:rFonts w:asciiTheme="minorHAnsi" w:hAnsiTheme="minorHAnsi"/>
          <w:sz w:val="22"/>
          <w:szCs w:val="22"/>
          <w:lang w:val="en-US"/>
        </w:rPr>
        <w:t>, shall be submitted to the competent court.</w:t>
      </w:r>
    </w:p>
    <w:p w14:paraId="1BC1BE6C" w14:textId="77777777" w:rsidR="00891DD0" w:rsidRDefault="00891DD0">
      <w:pPr>
        <w:pStyle w:val="Paragraphedeliste"/>
        <w:spacing w:line="240" w:lineRule="auto"/>
        <w:jc w:val="both"/>
        <w:rPr>
          <w:rFonts w:asciiTheme="minorHAnsi" w:hAnsiTheme="minorHAnsi"/>
          <w:sz w:val="22"/>
          <w:szCs w:val="22"/>
          <w:lang w:val="en-US"/>
        </w:rPr>
      </w:pPr>
    </w:p>
    <w:p w14:paraId="72B2FD8A" w14:textId="77777777" w:rsidR="00891DD0" w:rsidRDefault="00B567EF">
      <w:pPr>
        <w:pStyle w:val="u"/>
        <w:widowControl w:val="0"/>
        <w:spacing w:before="120"/>
        <w:ind w:left="567"/>
        <w:rPr>
          <w:rFonts w:asciiTheme="minorHAnsi" w:hAnsiTheme="minorHAnsi" w:cs="Arial"/>
          <w:lang w:val="en"/>
        </w:rPr>
      </w:pPr>
      <w:r>
        <w:rPr>
          <w:rFonts w:asciiTheme="minorHAnsi" w:hAnsiTheme="minorHAnsi"/>
          <w:szCs w:val="22"/>
          <w:lang w:val="en-US"/>
        </w:rPr>
        <w:t xml:space="preserve">The applicable law for this </w:t>
      </w:r>
      <w:r>
        <w:rPr>
          <w:rFonts w:asciiTheme="minorHAnsi" w:hAnsiTheme="minorHAnsi"/>
          <w:smallCaps/>
          <w:szCs w:val="22"/>
          <w:lang w:val="en-US"/>
        </w:rPr>
        <w:t>Contract</w:t>
      </w:r>
      <w:r>
        <w:rPr>
          <w:rFonts w:asciiTheme="minorHAnsi" w:hAnsiTheme="minorHAnsi"/>
          <w:szCs w:val="22"/>
          <w:lang w:val="en-US"/>
        </w:rPr>
        <w:t xml:space="preserve"> is French law, to the exclusion of any other law</w:t>
      </w:r>
      <w:r>
        <w:rPr>
          <w:rFonts w:asciiTheme="minorHAnsi" w:hAnsiTheme="minorHAnsi" w:cs="Arial"/>
          <w:lang w:val="en"/>
        </w:rPr>
        <w:t>.</w:t>
      </w:r>
    </w:p>
    <w:p w14:paraId="57B57BD6" w14:textId="77777777" w:rsidR="00891DD0" w:rsidRDefault="00B567E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5" w:name="_Toc126923324"/>
      <w:bookmarkStart w:id="566" w:name="_Toc127876030"/>
      <w:bookmarkStart w:id="567" w:name="_Toc140836360"/>
      <w:bookmarkStart w:id="568" w:name="_Toc140836361"/>
      <w:bookmarkEnd w:id="565"/>
      <w:bookmarkEnd w:id="566"/>
      <w:bookmarkEnd w:id="567"/>
      <w:r>
        <w:rPr>
          <w:rFonts w:asciiTheme="minorHAnsi" w:hAnsiTheme="minorHAnsi"/>
          <w:b/>
          <w:bCs/>
          <w:caps/>
          <w:sz w:val="24"/>
          <w:u w:val="single"/>
          <w:lang w:val="en"/>
        </w:rPr>
        <w:t>Derogation from the CCAG</w:t>
      </w:r>
      <w:bookmarkEnd w:id="568"/>
    </w:p>
    <w:p w14:paraId="685C9F60" w14:textId="77777777" w:rsidR="00891DD0" w:rsidRDefault="00B567EF">
      <w:pPr>
        <w:pStyle w:val="Corpsdetexte2"/>
        <w:spacing w:before="120" w:after="0" w:line="240" w:lineRule="auto"/>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following articles of this document derogate from the CCAG-FCS:</w:t>
      </w:r>
    </w:p>
    <w:p w14:paraId="445B0F86" w14:textId="77777777" w:rsidR="00891DD0" w:rsidRDefault="00B567EF">
      <w:pPr>
        <w:pStyle w:val="Paragraphedeliste"/>
        <w:widowControl w:val="0"/>
        <w:numPr>
          <w:ilvl w:val="0"/>
          <w:numId w:val="22"/>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5 derogates from article 28 and 15 of the CCAG ;</w:t>
      </w:r>
    </w:p>
    <w:p w14:paraId="746F65DD" w14:textId="77777777" w:rsidR="00891DD0" w:rsidRDefault="00B567EF">
      <w:pPr>
        <w:pStyle w:val="Paragraphedeliste"/>
        <w:widowControl w:val="0"/>
        <w:numPr>
          <w:ilvl w:val="0"/>
          <w:numId w:val="22"/>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9 derogates from article 14 of the CCAG</w:t>
      </w:r>
    </w:p>
    <w:p w14:paraId="70A3B57C" w14:textId="77777777" w:rsidR="00891DD0" w:rsidRDefault="00B567E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569" w:name="_Toc140836362"/>
      <w:r>
        <w:rPr>
          <w:rFonts w:asciiTheme="minorHAnsi" w:hAnsiTheme="minorHAnsi"/>
          <w:b/>
          <w:bCs/>
          <w:caps/>
          <w:sz w:val="24"/>
          <w:u w:val="single"/>
          <w:lang w:val="en"/>
        </w:rPr>
        <w:t>AUDIT</w:t>
      </w:r>
      <w:bookmarkEnd w:id="569"/>
    </w:p>
    <w:p w14:paraId="53764CF5" w14:textId="77777777" w:rsidR="00891DD0" w:rsidRDefault="00B567EF">
      <w:pPr>
        <w:spacing w:line="240" w:lineRule="auto"/>
        <w:ind w:left="567" w:right="139"/>
        <w:jc w:val="both"/>
        <w:rPr>
          <w:rFonts w:asciiTheme="minorHAnsi" w:hAnsiTheme="minorHAnsi"/>
          <w:sz w:val="22"/>
          <w:szCs w:val="22"/>
          <w:lang w:val="en-US"/>
        </w:rPr>
      </w:pPr>
      <w:bookmarkStart w:id="570" w:name="_Toc140836363"/>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may be submitted to an audit concerning compliance with the regulations and contractual obligations applicable to the performance of the present C</w:t>
      </w:r>
      <w:r>
        <w:rPr>
          <w:rFonts w:asciiTheme="minorHAnsi" w:hAnsiTheme="minorHAnsi"/>
          <w:smallCaps/>
          <w:sz w:val="22"/>
          <w:szCs w:val="22"/>
          <w:lang w:val="en-US"/>
        </w:rPr>
        <w:t>ontract</w:t>
      </w:r>
      <w:r>
        <w:rPr>
          <w:rFonts w:asciiTheme="minorHAnsi" w:hAnsiTheme="minorHAnsi"/>
          <w:sz w:val="22"/>
          <w:szCs w:val="22"/>
          <w:lang w:val="en-US"/>
        </w:rPr>
        <w:t xml:space="preserve">. This audit may be </w:t>
      </w:r>
      <w:r>
        <w:rPr>
          <w:rFonts w:asciiTheme="minorHAnsi" w:hAnsiTheme="minorHAnsi"/>
          <w:sz w:val="22"/>
          <w:szCs w:val="22"/>
          <w:lang w:val="en-US"/>
        </w:rPr>
        <w:lastRenderedPageBreak/>
        <w:t xml:space="preserve">carried out by </w:t>
      </w:r>
      <w:r>
        <w:rPr>
          <w:rFonts w:asciiTheme="minorHAnsi" w:hAnsiTheme="minorHAnsi"/>
          <w:smallCaps/>
          <w:sz w:val="22"/>
          <w:szCs w:val="22"/>
          <w:lang w:val="en-US"/>
        </w:rPr>
        <w:t>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Contractor</w:t>
      </w:r>
      <w:r>
        <w:rPr>
          <w:rFonts w:asciiTheme="minorHAnsi" w:hAnsiTheme="minorHAnsi"/>
          <w:sz w:val="22"/>
          <w:szCs w:val="22"/>
          <w:lang w:val="en-US"/>
        </w:rPr>
        <w:t xml:space="preserve">. If the audit is carried out by a third party, the appointed third party must not be a direct competitor of the </w:t>
      </w:r>
      <w:r>
        <w:rPr>
          <w:rFonts w:asciiTheme="minorHAnsi" w:hAnsiTheme="minorHAnsi"/>
          <w:smallCaps/>
          <w:sz w:val="22"/>
          <w:szCs w:val="22"/>
          <w:lang w:val="en-US"/>
        </w:rPr>
        <w:t>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Expertise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contractor</w:t>
      </w:r>
      <w:r>
        <w:rPr>
          <w:rFonts w:asciiTheme="minorHAnsi" w:hAnsiTheme="minorHAnsi"/>
          <w:sz w:val="22"/>
          <w:szCs w:val="22"/>
          <w:lang w:val="en-US"/>
        </w:rPr>
        <w:t xml:space="preserve"> will be informed at least 5 working days in advance.</w:t>
      </w:r>
    </w:p>
    <w:p w14:paraId="7C733708" w14:textId="77777777" w:rsidR="00891DD0" w:rsidRDefault="00B567EF">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w:t>
      </w:r>
      <w:r>
        <w:rPr>
          <w:rFonts w:asciiTheme="minorHAnsi" w:hAnsiTheme="minorHAnsi"/>
          <w:smallCaps/>
          <w:sz w:val="22"/>
          <w:szCs w:val="22"/>
          <w:lang w:val="en-US"/>
        </w:rPr>
        <w:t xml:space="preserve">ontractor </w:t>
      </w:r>
      <w:r>
        <w:rPr>
          <w:rFonts w:asciiTheme="minorHAnsi" w:hAnsiTheme="minorHAnsi"/>
          <w:sz w:val="22"/>
          <w:szCs w:val="22"/>
          <w:lang w:val="en"/>
        </w:rPr>
        <w:t>therefore undertakes to:</w:t>
      </w:r>
    </w:p>
    <w:p w14:paraId="6B131A8D" w14:textId="77777777" w:rsidR="00891DD0" w:rsidRDefault="00B567EF">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56EE7BBF" w14:textId="77777777" w:rsidR="00891DD0" w:rsidRDefault="00B567EF">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Contract</w:t>
      </w:r>
      <w:r>
        <w:rPr>
          <w:rFonts w:asciiTheme="minorHAnsi" w:hAnsiTheme="minorHAnsi"/>
          <w:sz w:val="22"/>
          <w:szCs w:val="22"/>
          <w:lang w:val="en-US"/>
        </w:rPr>
        <w:t xml:space="preserve"> as well as any documents required by the auditors;</w:t>
      </w:r>
    </w:p>
    <w:p w14:paraId="160E3737" w14:textId="77777777" w:rsidR="00891DD0" w:rsidRDefault="00B567EF">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Demonstrate transparency and respond to auditors’ requests;</w:t>
      </w:r>
    </w:p>
    <w:p w14:paraId="3A68F0E1" w14:textId="77777777" w:rsidR="00891DD0" w:rsidRDefault="00B567EF">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Implement any corrective measures that may be necessary.</w:t>
      </w:r>
    </w:p>
    <w:p w14:paraId="66EDAE8B" w14:textId="77777777" w:rsidR="00891DD0" w:rsidRDefault="00B567EF">
      <w:pPr>
        <w:spacing w:line="240" w:lineRule="auto"/>
        <w:ind w:left="567" w:right="139"/>
        <w:jc w:val="both"/>
        <w:rPr>
          <w:rFonts w:asciiTheme="minorHAnsi" w:hAnsiTheme="minorHAnsi"/>
          <w:sz w:val="22"/>
          <w:szCs w:val="22"/>
          <w:lang w:val="en-US"/>
        </w:rPr>
      </w:pPr>
      <w:r>
        <w:rPr>
          <w:rFonts w:asciiTheme="minorHAnsi" w:hAnsiTheme="minorHAnsi"/>
          <w:smallCaps/>
          <w:sz w:val="22"/>
          <w:szCs w:val="22"/>
          <w:lang w:val="en-US"/>
        </w:rPr>
        <w:t>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474DFD49" w14:textId="77777777" w:rsidR="00891DD0" w:rsidRDefault="00B567EF">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Expertise France</w:t>
      </w:r>
      <w:r>
        <w:rPr>
          <w:rFonts w:asciiTheme="minorHAnsi" w:hAnsiTheme="minorHAnsi"/>
          <w:sz w:val="22"/>
          <w:szCs w:val="22"/>
          <w:lang w:val="en-US"/>
        </w:rPr>
        <w:t>, to carry out an investigation in the case of an allegation of a prohibited practice</w:t>
      </w:r>
      <w:r>
        <w:rPr>
          <w:rStyle w:val="Appelnotedebasdep"/>
          <w:rFonts w:asciiTheme="minorHAnsi" w:hAnsiTheme="minorHAnsi"/>
          <w:sz w:val="22"/>
          <w:szCs w:val="22"/>
        </w:rPr>
        <w:footnoteReference w:id="1"/>
      </w:r>
      <w:r>
        <w:rPr>
          <w:rFonts w:asciiTheme="minorHAnsi" w:hAnsiTheme="minorHAnsi"/>
          <w:sz w:val="22"/>
          <w:szCs w:val="22"/>
          <w:lang w:val="en-US"/>
        </w:rPr>
        <w:t xml:space="preserve"> relating to the present </w:t>
      </w:r>
      <w:r>
        <w:rPr>
          <w:rFonts w:asciiTheme="minorHAnsi" w:hAnsiTheme="minorHAnsi"/>
          <w:smallCaps/>
          <w:sz w:val="22"/>
          <w:szCs w:val="22"/>
          <w:lang w:val="en-US"/>
        </w:rPr>
        <w:t>Contract</w:t>
      </w:r>
      <w:r>
        <w:rPr>
          <w:rFonts w:asciiTheme="minorHAnsi" w:hAnsiTheme="minorHAnsi"/>
          <w:sz w:val="22"/>
          <w:szCs w:val="22"/>
          <w:lang w:val="en-US"/>
        </w:rPr>
        <w:t>, under the conditions set out above.</w:t>
      </w:r>
    </w:p>
    <w:p w14:paraId="1A3C34CE" w14:textId="77777777" w:rsidR="00891DD0" w:rsidRDefault="00B567EF">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 xml:space="preserve">The conclusions of the audit report will be sent to each of the </w:t>
      </w:r>
      <w:r>
        <w:rPr>
          <w:rFonts w:asciiTheme="minorHAnsi" w:hAnsiTheme="minorHAnsi"/>
          <w:smallCaps/>
          <w:sz w:val="22"/>
          <w:szCs w:val="22"/>
          <w:lang w:val="en-US"/>
        </w:rPr>
        <w:t>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Expertise France</w:t>
      </w:r>
      <w:r>
        <w:rPr>
          <w:rFonts w:asciiTheme="minorHAnsi" w:hAnsiTheme="minorHAnsi"/>
          <w:sz w:val="22"/>
          <w:szCs w:val="22"/>
          <w:lang w:val="en"/>
        </w:rPr>
        <w:t>.</w:t>
      </w:r>
    </w:p>
    <w:p w14:paraId="12C278CA" w14:textId="77777777" w:rsidR="00891DD0" w:rsidRDefault="00B567EF">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conclusions may prescribe the implementation of actions and a deadline for completion.</w:t>
      </w:r>
    </w:p>
    <w:p w14:paraId="49A08877" w14:textId="77777777" w:rsidR="00891DD0" w:rsidRDefault="00B567EF">
      <w:pP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Expertise France</w:t>
      </w:r>
      <w:r>
        <w:rPr>
          <w:rFonts w:asciiTheme="minorHAnsi" w:hAnsiTheme="minorHAnsi"/>
          <w:sz w:val="22"/>
          <w:szCs w:val="22"/>
          <w:lang w:val="en-US"/>
        </w:rPr>
        <w:t xml:space="preserve"> the possibility to terminate the present contract without compensation.</w:t>
      </w:r>
    </w:p>
    <w:p w14:paraId="2EA02814" w14:textId="77777777" w:rsidR="00891DD0" w:rsidRDefault="00B567E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bCs/>
          <w:caps/>
          <w:sz w:val="24"/>
          <w:u w:val="single"/>
          <w:lang w:val="en"/>
        </w:rPr>
        <w:t>Final provisions</w:t>
      </w:r>
      <w:bookmarkEnd w:id="570"/>
    </w:p>
    <w:p w14:paraId="512E61DA" w14:textId="77777777" w:rsidR="00891DD0" w:rsidRDefault="00B567EF">
      <w:pPr>
        <w:pStyle w:val="Titre2"/>
        <w:spacing w:before="120" w:after="60"/>
        <w:jc w:val="both"/>
        <w:rPr>
          <w:rFonts w:asciiTheme="minorHAnsi" w:hAnsiTheme="minorHAnsi"/>
          <w:sz w:val="22"/>
          <w:szCs w:val="22"/>
        </w:rPr>
      </w:pPr>
      <w:bookmarkStart w:id="571" w:name="_Toc392669654"/>
      <w:bookmarkStart w:id="572" w:name="_Toc140836364"/>
      <w:r>
        <w:rPr>
          <w:rFonts w:asciiTheme="minorHAnsi" w:hAnsiTheme="minorHAnsi"/>
          <w:sz w:val="22"/>
          <w:szCs w:val="22"/>
          <w:lang w:val="en"/>
        </w:rPr>
        <w:t>Declaration</w:t>
      </w:r>
      <w:bookmarkEnd w:id="571"/>
      <w:bookmarkEnd w:id="572"/>
    </w:p>
    <w:p w14:paraId="7B6CD92F" w14:textId="77777777" w:rsidR="00891DD0" w:rsidRDefault="00B567EF">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w:t>
      </w:r>
      <w:r>
        <w:rPr>
          <w:rFonts w:asciiTheme="minorHAnsi" w:hAnsiTheme="minorHAnsi" w:cs="Arial"/>
          <w:sz w:val="22"/>
          <w:szCs w:val="22"/>
          <w:lang w:val="en"/>
        </w:rPr>
        <w:t>hereby declares:</w:t>
      </w:r>
    </w:p>
    <w:p w14:paraId="19D4DCFB" w14:textId="77777777" w:rsidR="00891DD0" w:rsidRDefault="00B567EF">
      <w:pPr>
        <w:pStyle w:val="Paragraphedeliste"/>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no natural or legal person on whose behalf the </w:t>
      </w:r>
      <w:r>
        <w:rPr>
          <w:rFonts w:asciiTheme="minorHAnsi" w:hAnsiTheme="minorHAnsi" w:cstheme="minorHAnsi"/>
          <w:smallCaps/>
          <w:sz w:val="22"/>
          <w:lang w:val="en"/>
        </w:rPr>
        <w:t>Contractor</w:t>
      </w:r>
      <w:r>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prohibition issued in another country;</w:t>
      </w:r>
    </w:p>
    <w:p w14:paraId="162E5B3C" w14:textId="77777777" w:rsidR="00891DD0" w:rsidRDefault="00B567EF">
      <w:pPr>
        <w:pStyle w:val="Paragraphedeliste"/>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commitments made by the </w:t>
      </w:r>
      <w:r>
        <w:rPr>
          <w:rFonts w:asciiTheme="minorHAnsi" w:hAnsiTheme="minorHAnsi" w:cstheme="minorHAnsi"/>
          <w:smallCaps/>
          <w:sz w:val="22"/>
          <w:lang w:val="en"/>
        </w:rPr>
        <w:t>Contractor</w:t>
      </w:r>
      <w:r>
        <w:rPr>
          <w:rFonts w:asciiTheme="minorHAnsi" w:hAnsiTheme="minorHAnsi" w:cs="Arial"/>
          <w:sz w:val="22"/>
          <w:szCs w:val="22"/>
          <w:lang w:val="en"/>
        </w:rPr>
        <w:t xml:space="preserve"> within the scope of the </w:t>
      </w:r>
      <w:r>
        <w:rPr>
          <w:rFonts w:asciiTheme="minorHAnsi" w:hAnsiTheme="minorHAnsi" w:cs="Arial"/>
          <w:smallCaps/>
          <w:sz w:val="22"/>
          <w:szCs w:val="22"/>
          <w:lang w:val="en"/>
        </w:rPr>
        <w:t xml:space="preserve">Contract </w:t>
      </w:r>
      <w:r>
        <w:rPr>
          <w:rFonts w:asciiTheme="minorHAnsi" w:hAnsiTheme="minorHAnsi" w:cs="Arial"/>
          <w:sz w:val="22"/>
          <w:szCs w:val="22"/>
          <w:lang w:val="en"/>
        </w:rPr>
        <w:t xml:space="preserve">do not create a situation of conflict of interest that may affect the execution of the </w:t>
      </w:r>
      <w:r>
        <w:rPr>
          <w:rFonts w:asciiTheme="minorHAnsi" w:hAnsiTheme="minorHAnsi" w:cs="Arial"/>
          <w:smallCaps/>
          <w:sz w:val="22"/>
          <w:szCs w:val="22"/>
          <w:lang w:val="en"/>
        </w:rPr>
        <w:t>Contract</w:t>
      </w:r>
      <w:r>
        <w:rPr>
          <w:rFonts w:asciiTheme="minorHAnsi" w:hAnsiTheme="minorHAnsi" w:cs="Arial"/>
          <w:sz w:val="22"/>
          <w:szCs w:val="22"/>
          <w:lang w:val="en"/>
        </w:rPr>
        <w:t>;</w:t>
      </w:r>
    </w:p>
    <w:p w14:paraId="0B6EBC4E" w14:textId="77777777" w:rsidR="00891DD0" w:rsidRDefault="00B567EF">
      <w:pPr>
        <w:pStyle w:val="Paragraphedeliste"/>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Pr>
          <w:rFonts w:asciiTheme="minorHAnsi" w:hAnsiTheme="minorHAnsi" w:cs="Arial"/>
          <w:sz w:val="22"/>
          <w:szCs w:val="22"/>
          <w:lang w:val="en"/>
        </w:rPr>
        <w:t xml:space="preserve"> have not committed any act that may influence the process of </w:t>
      </w:r>
      <w:r>
        <w:rPr>
          <w:rFonts w:asciiTheme="minorHAnsi" w:hAnsiTheme="minorHAnsi" w:cs="Arial"/>
          <w:smallCaps/>
          <w:sz w:val="22"/>
          <w:szCs w:val="22"/>
          <w:lang w:val="en"/>
        </w:rPr>
        <w:t>Project</w:t>
      </w:r>
      <w:r>
        <w:rPr>
          <w:rFonts w:asciiTheme="minorHAnsi" w:hAnsiTheme="minorHAnsi" w:cs="Arial"/>
          <w:sz w:val="22"/>
          <w:szCs w:val="22"/>
          <w:lang w:val="en"/>
        </w:rPr>
        <w:t xml:space="preserve"> implementation to the detriment of the Beneficiary, and notably that no Understanding has been, or will be, entered into;</w:t>
      </w:r>
    </w:p>
    <w:p w14:paraId="323AB5F5" w14:textId="77777777" w:rsidR="00891DD0" w:rsidRDefault="00B567EF">
      <w:pPr>
        <w:pStyle w:val="Paragraphedeliste"/>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that the negotiation, award and execution of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has not given rise to, nor will do so in the future, any act of corruption as defined in the United Nations Convention Against Corruption dated 31 October 2003;</w:t>
      </w:r>
    </w:p>
    <w:p w14:paraId="116345A2" w14:textId="77777777" w:rsidR="00891DD0" w:rsidRDefault="00B567EF">
      <w:pPr>
        <w:pStyle w:val="Paragraphedeliste"/>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accepts that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will be awarded in accordance with standard practices and in electronic format.</w:t>
      </w:r>
    </w:p>
    <w:p w14:paraId="28731239" w14:textId="77777777" w:rsidR="00891DD0" w:rsidRDefault="00B567EF">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Furthermore,</w:t>
      </w:r>
    </w:p>
    <w:p w14:paraId="618EDB4A" w14:textId="77777777" w:rsidR="00891DD0" w:rsidRDefault="00B567EF">
      <w:pPr>
        <w:pStyle w:val="En-tte"/>
        <w:ind w:left="567"/>
        <w:jc w:val="both"/>
        <w:rPr>
          <w:rFonts w:ascii="Calibri" w:hAnsi="Calibri"/>
          <w:sz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certify that: </w:t>
      </w:r>
    </w:p>
    <w:p w14:paraId="407F83C5" w14:textId="77777777" w:rsidR="00891DD0" w:rsidRDefault="00B567EF">
      <w:pPr>
        <w:pStyle w:val="En-tte"/>
        <w:numPr>
          <w:ilvl w:val="0"/>
          <w:numId w:val="19"/>
        </w:numPr>
        <w:ind w:left="851" w:hanging="284"/>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7" w:tooltip="https://www.sanctionsmap.eu" w:history="1">
        <w:r>
          <w:rPr>
            <w:rStyle w:val="Lienhypertexte"/>
            <w:rFonts w:ascii="Calibri" w:hAnsi="Calibri"/>
            <w:sz w:val="22"/>
            <w:lang w:val="en-GB"/>
          </w:rPr>
          <w:t>https://www.sanctionsmap.eu</w:t>
        </w:r>
      </w:hyperlink>
      <w:r>
        <w:rPr>
          <w:rFonts w:ascii="Calibri" w:hAnsi="Calibri"/>
          <w:sz w:val="22"/>
          <w:lang w:val="en-GB"/>
        </w:rPr>
        <w:t xml:space="preserve"> ;</w:t>
      </w:r>
    </w:p>
    <w:p w14:paraId="76EEE6E4" w14:textId="77777777" w:rsidR="00891DD0" w:rsidRDefault="00B567EF">
      <w:pPr>
        <w:pStyle w:val="En-tte"/>
        <w:numPr>
          <w:ilvl w:val="0"/>
          <w:numId w:val="19"/>
        </w:numPr>
        <w:ind w:left="851" w:hanging="284"/>
        <w:jc w:val="both"/>
        <w:rPr>
          <w:rFonts w:ascii="Calibri" w:hAnsi="Calibri"/>
          <w:sz w:val="22"/>
          <w:lang w:val="en-GB"/>
        </w:rPr>
      </w:pPr>
      <w:r>
        <w:rPr>
          <w:rFonts w:ascii="Calibri" w:hAnsi="Calibri"/>
          <w:sz w:val="22"/>
          <w:lang w:val="en-GB"/>
        </w:rPr>
        <w:t>they are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61CC039" w14:textId="77777777" w:rsidR="00891DD0" w:rsidRDefault="00B567EF">
      <w:pPr>
        <w:pStyle w:val="En-tte"/>
        <w:numPr>
          <w:ilvl w:val="0"/>
          <w:numId w:val="20"/>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8" w:tooltip="https://www.un.org/securitycouncil/content/un-sc-consolidated-list" w:history="1">
        <w:r>
          <w:rPr>
            <w:rStyle w:val="Lienhypertexte"/>
            <w:rFonts w:ascii="Calibri" w:hAnsi="Calibri"/>
            <w:sz w:val="22"/>
            <w:lang w:val="en-GB"/>
          </w:rPr>
          <w:t>https://www.un.org/securitycouncil/content/un-sc-consolidated-list</w:t>
        </w:r>
      </w:hyperlink>
      <w:r>
        <w:rPr>
          <w:rFonts w:ascii="Calibri" w:hAnsi="Calibri"/>
          <w:sz w:val="22"/>
          <w:lang w:val="en-GB"/>
        </w:rPr>
        <w:t>;</w:t>
      </w:r>
    </w:p>
    <w:p w14:paraId="58072D3D" w14:textId="77777777" w:rsidR="00891DD0" w:rsidRDefault="00B567EF">
      <w:pPr>
        <w:pStyle w:val="En-tte"/>
        <w:numPr>
          <w:ilvl w:val="0"/>
          <w:numId w:val="20"/>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9" w:tooltip="https://www.sanctionsmap.eu" w:history="1">
        <w:r>
          <w:rPr>
            <w:rStyle w:val="Lienhypertexte"/>
            <w:rFonts w:ascii="Calibri" w:hAnsi="Calibri"/>
            <w:sz w:val="22"/>
            <w:lang w:val="en-GB"/>
          </w:rPr>
          <w:t>https://www.sanctionsmap.eu</w:t>
        </w:r>
      </w:hyperlink>
      <w:r>
        <w:rPr>
          <w:rFonts w:ascii="Calibri" w:hAnsi="Calibri"/>
          <w:sz w:val="22"/>
          <w:lang w:val="en-GB"/>
        </w:rPr>
        <w:t>;</w:t>
      </w:r>
    </w:p>
    <w:p w14:paraId="265F5188" w14:textId="77777777" w:rsidR="00891DD0" w:rsidRDefault="00B567EF">
      <w:pPr>
        <w:pStyle w:val="En-tte"/>
        <w:numPr>
          <w:ilvl w:val="0"/>
          <w:numId w:val="20"/>
        </w:numPr>
        <w:jc w:val="both"/>
        <w:rPr>
          <w:rFonts w:ascii="Calibri" w:hAnsi="Calibri"/>
          <w:sz w:val="22"/>
          <w:lang w:val="en-GB"/>
        </w:rPr>
      </w:pPr>
      <w:r>
        <w:rPr>
          <w:rFonts w:ascii="Calibri" w:hAnsi="Calibri"/>
          <w:sz w:val="22"/>
          <w:lang w:val="en-GB"/>
        </w:rPr>
        <w:t xml:space="preserve">for France, see: </w:t>
      </w:r>
      <w:hyperlink r:id="rId30" w:tooltip="https://gels-avoirs.dgtresor.gouv.fr/List" w:history="1">
        <w:r>
          <w:rPr>
            <w:rStyle w:val="Lienhypertexte"/>
            <w:rFonts w:ascii="Calibri" w:hAnsi="Calibri"/>
            <w:sz w:val="22"/>
            <w:lang w:val="en-GB"/>
          </w:rPr>
          <w:t>https://gels-avoirs.dgtresor.gouv.fr/List</w:t>
        </w:r>
      </w:hyperlink>
      <w:r>
        <w:rPr>
          <w:rFonts w:ascii="Calibri" w:hAnsi="Calibri"/>
          <w:sz w:val="22"/>
          <w:lang w:val="en-GB"/>
        </w:rPr>
        <w:t>;</w:t>
      </w:r>
    </w:p>
    <w:p w14:paraId="31C7961D" w14:textId="77777777" w:rsidR="00891DD0" w:rsidRDefault="00B567EF">
      <w:pPr>
        <w:pStyle w:val="En-tte"/>
        <w:numPr>
          <w:ilvl w:val="0"/>
          <w:numId w:val="20"/>
        </w:numPr>
        <w:jc w:val="both"/>
        <w:rPr>
          <w:rFonts w:ascii="Calibri" w:hAnsi="Calibri"/>
          <w:sz w:val="22"/>
          <w:lang w:val="en-GB"/>
        </w:rPr>
      </w:pPr>
      <w:r>
        <w:rPr>
          <w:rFonts w:ascii="Calibri" w:hAnsi="Calibri"/>
          <w:sz w:val="22"/>
          <w:lang w:val="en-GB"/>
        </w:rPr>
        <w:t xml:space="preserve">for the United States, see: </w:t>
      </w:r>
      <w:hyperlink r:id="rId31" w:tooltip="https://home.treasury.gov/policy-issues/financial-sanctions/sanctions-programs-and-country-information" w:history="1">
        <w:r>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50D6A9DB" w14:textId="77777777" w:rsidR="00891DD0" w:rsidRDefault="00B567EF">
      <w:pPr>
        <w:pStyle w:val="En-tte"/>
        <w:numPr>
          <w:ilvl w:val="0"/>
          <w:numId w:val="19"/>
        </w:numPr>
        <w:ind w:left="851" w:hanging="284"/>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p>
    <w:p w14:paraId="563F0FCC" w14:textId="77777777" w:rsidR="00891DD0" w:rsidRDefault="00B567EF">
      <w:pPr>
        <w:pStyle w:val="En-tte"/>
        <w:ind w:left="851"/>
        <w:jc w:val="both"/>
        <w:rPr>
          <w:rFonts w:ascii="Calibri" w:hAnsi="Calibri"/>
          <w:sz w:val="22"/>
          <w:lang w:val="en-GB"/>
        </w:rPr>
      </w:pPr>
      <w:hyperlink r:id="rId32" w:tooltip="https://www.worldbank.org/en/projects-operations/procurement/debarred-firms" w:history="1">
        <w:r>
          <w:rPr>
            <w:rStyle w:val="Lienhypertexte"/>
            <w:rFonts w:ascii="Calibri" w:hAnsi="Calibri"/>
            <w:sz w:val="22"/>
            <w:lang w:val="en-GB"/>
          </w:rPr>
          <w:t>https://www.worldbank.org/en/projects-operations/procurement/debarred-firms</w:t>
        </w:r>
      </w:hyperlink>
      <w:r>
        <w:rPr>
          <w:rFonts w:ascii="Calibri" w:hAnsi="Calibri"/>
          <w:sz w:val="22"/>
          <w:lang w:val="en-GB"/>
        </w:rPr>
        <w:t xml:space="preserve"> </w:t>
      </w:r>
    </w:p>
    <w:p w14:paraId="4C4DEBC3" w14:textId="77777777" w:rsidR="00891DD0" w:rsidRDefault="00B567EF">
      <w:pPr>
        <w:pStyle w:val="En-tte"/>
        <w:ind w:left="567"/>
        <w:jc w:val="both"/>
        <w:rPr>
          <w:rFonts w:ascii="Calibri" w:hAnsi="Calibri"/>
          <w:sz w:val="22"/>
          <w:lang w:val="en-GB"/>
        </w:rPr>
      </w:pPr>
      <w:r>
        <w:rPr>
          <w:rFonts w:ascii="Calibri" w:hAnsi="Calibri"/>
          <w:i/>
          <w:sz w:val="22"/>
          <w:lang w:val="en-GB"/>
        </w:rPr>
        <w:t>In the hypothesis of such a decision of exclusion, we can join to the present declaration on honor the additional information which would allow to consider that this decision of exclusion is not relevant within the framework of the market)</w:t>
      </w:r>
      <w:r>
        <w:rPr>
          <w:rFonts w:ascii="Calibri" w:hAnsi="Calibri"/>
          <w:sz w:val="22"/>
          <w:lang w:val="en-GB"/>
        </w:rPr>
        <w:t>.</w:t>
      </w:r>
    </w:p>
    <w:p w14:paraId="645A6BD5" w14:textId="77777777" w:rsidR="00891DD0" w:rsidRDefault="00B567EF">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automatic termination of the contract.</w:t>
      </w:r>
    </w:p>
    <w:p w14:paraId="7BE7BBF8" w14:textId="77777777" w:rsidR="00891DD0" w:rsidRDefault="00B567EF">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04230106" w14:textId="77777777" w:rsidR="00891DD0" w:rsidRDefault="00B567EF">
      <w:pPr>
        <w:spacing w:line="240" w:lineRule="auto"/>
        <w:rPr>
          <w:rFonts w:asciiTheme="minorHAnsi" w:eastAsia="Times New Roman" w:hAnsiTheme="minorHAnsi" w:cs="Arial"/>
          <w:lang w:val="en-GB"/>
        </w:rPr>
      </w:pPr>
      <w:r>
        <w:rPr>
          <w:rFonts w:asciiTheme="minorHAnsi" w:hAnsiTheme="minorHAnsi" w:cs="Arial"/>
          <w:lang w:val="en"/>
        </w:rPr>
        <w:br w:type="page" w:clear="all"/>
      </w:r>
    </w:p>
    <w:p w14:paraId="4DEAF442" w14:textId="77777777" w:rsidR="00891DD0" w:rsidRDefault="00891DD0">
      <w:pPr>
        <w:pStyle w:val="u"/>
        <w:widowControl w:val="0"/>
        <w:spacing w:before="120"/>
        <w:rPr>
          <w:rFonts w:asciiTheme="minorHAnsi" w:hAnsiTheme="minorHAnsi" w:cs="Arial"/>
          <w:b/>
          <w:bCs/>
          <w:szCs w:val="22"/>
          <w:u w:val="single"/>
          <w:lang w:val="en-GB"/>
        </w:rPr>
      </w:pPr>
    </w:p>
    <w:p w14:paraId="49A960D7" w14:textId="77777777" w:rsidR="00891DD0" w:rsidRDefault="00B567E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01F50248" w14:textId="77777777" w:rsidR="00891DD0" w:rsidRDefault="00B567E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2F654665" w14:textId="77777777" w:rsidR="00891DD0" w:rsidRDefault="00B567E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5B4A5A0C" w14:textId="77777777" w:rsidR="00891DD0" w:rsidRDefault="00B567E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56501201" w14:textId="77777777" w:rsidR="00891DD0" w:rsidRDefault="00B567E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58CFA015" w14:textId="77777777" w:rsidR="00891DD0" w:rsidRDefault="00B567EF">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303D18CD" w14:textId="77777777" w:rsidR="00891DD0" w:rsidRDefault="00891DD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p>
    <w:p w14:paraId="32ED3BC7" w14:textId="77777777" w:rsidR="00891DD0" w:rsidRDefault="00891DD0">
      <w:pPr>
        <w:spacing w:line="240" w:lineRule="auto"/>
        <w:jc w:val="both"/>
        <w:rPr>
          <w:rFonts w:asciiTheme="minorHAnsi" w:eastAsia="Times New Roman" w:hAnsiTheme="minorHAnsi" w:cs="Arial"/>
          <w:sz w:val="22"/>
          <w:szCs w:val="22"/>
          <w:lang w:val="en-GB"/>
        </w:rPr>
      </w:pPr>
    </w:p>
    <w:p w14:paraId="521B09D3" w14:textId="77777777" w:rsidR="00891DD0" w:rsidRDefault="00B567EF">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7254B6E5" w14:textId="77777777" w:rsidR="00891DD0" w:rsidRDefault="00B567E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36F967D4" w14:textId="77777777" w:rsidR="00891DD0" w:rsidRDefault="00B567E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1910F494" w14:textId="77777777" w:rsidR="00891DD0" w:rsidRDefault="00B567E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63C37FDF" w14:textId="77777777" w:rsidR="00891DD0" w:rsidRDefault="00B567E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5E0D8B4A" w14:textId="77777777" w:rsidR="00891DD0" w:rsidRDefault="00B567EF">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48A58AB2" w14:textId="77777777" w:rsidR="00891DD0" w:rsidRDefault="00891DD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lang w:val="en-GB"/>
        </w:rPr>
      </w:pPr>
    </w:p>
    <w:p w14:paraId="11C6AF53" w14:textId="77777777" w:rsidR="00891DD0" w:rsidRDefault="00B567EF">
      <w:pPr>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E40C2C5" w14:textId="77777777" w:rsidR="00891DD0" w:rsidRDefault="00891DD0">
      <w:pPr>
        <w:spacing w:before="240" w:line="240" w:lineRule="auto"/>
        <w:ind w:right="3367"/>
        <w:jc w:val="both"/>
        <w:rPr>
          <w:rFonts w:asciiTheme="minorHAnsi" w:eastAsia="Times New Roman" w:hAnsiTheme="minorHAnsi" w:cs="Arial"/>
          <w:b/>
          <w:sz w:val="22"/>
          <w:szCs w:val="22"/>
          <w:lang w:val="en-GB"/>
        </w:rPr>
      </w:pPr>
    </w:p>
    <w:p w14:paraId="11DB1AC6" w14:textId="77777777" w:rsidR="00891DD0" w:rsidRDefault="00891DD0">
      <w:pPr>
        <w:widowControl w:val="0"/>
        <w:ind w:right="3367"/>
        <w:rPr>
          <w:rFonts w:asciiTheme="minorHAnsi" w:hAnsiTheme="minorHAnsi" w:cs="Arial"/>
          <w:b/>
          <w:caps/>
          <w:lang w:val="en-GB"/>
        </w:rPr>
        <w:sectPr w:rsidR="00891DD0">
          <w:headerReference w:type="default" r:id="rId33"/>
          <w:pgSz w:w="11906" w:h="16838"/>
          <w:pgMar w:top="902" w:right="1009" w:bottom="720" w:left="1151" w:header="397" w:footer="907" w:gutter="0"/>
          <w:cols w:space="708"/>
        </w:sectPr>
      </w:pPr>
    </w:p>
    <w:p w14:paraId="1D9EE590" w14:textId="513D2D86" w:rsidR="00891DD0" w:rsidDel="00B53C8E" w:rsidRDefault="00891DD0">
      <w:pPr>
        <w:widowControl w:val="0"/>
        <w:rPr>
          <w:del w:id="573" w:author="Etienne BAUDON" w:date="2025-07-28T15:25:00Z"/>
          <w:rFonts w:asciiTheme="minorHAnsi" w:hAnsiTheme="minorHAnsi" w:cs="Arial"/>
          <w:b/>
          <w:caps/>
          <w:lang w:val="en-GB"/>
        </w:rPr>
      </w:pPr>
      <w:bookmarkStart w:id="574" w:name="_GoBack"/>
      <w:bookmarkEnd w:id="574"/>
    </w:p>
    <w:p w14:paraId="73D991A9" w14:textId="4E72BE5C" w:rsidR="00891DD0" w:rsidRDefault="00B567EF">
      <w:pPr>
        <w:pStyle w:val="v"/>
        <w:widowControl w:val="0"/>
        <w:spacing w:before="600" w:after="240"/>
        <w:ind w:left="357" w:firstLine="0"/>
        <w:jc w:val="left"/>
        <w:outlineLvl w:val="0"/>
        <w:rPr>
          <w:rFonts w:asciiTheme="minorHAnsi" w:hAnsiTheme="minorHAnsi"/>
          <w:b/>
          <w:caps/>
          <w:sz w:val="24"/>
        </w:rPr>
      </w:pPr>
      <w:bookmarkStart w:id="575" w:name="_Toc140836365"/>
      <w:del w:id="576" w:author="Etienne BAUDON" w:date="2025-07-28T15:25:00Z">
        <w:r w:rsidDel="00B53C8E">
          <w:rPr>
            <w:rFonts w:asciiTheme="minorHAnsi" w:hAnsiTheme="minorHAnsi"/>
            <w:b/>
            <w:bCs/>
            <w:caps/>
            <w:sz w:val="24"/>
            <w:lang w:val="en"/>
          </w:rPr>
          <w:delText>A</w:delText>
        </w:r>
      </w:del>
      <w:ins w:id="577" w:author="Etienne BAUDON" w:date="2025-07-28T15:25:00Z">
        <w:r w:rsidR="00B53C8E">
          <w:rPr>
            <w:rFonts w:asciiTheme="minorHAnsi" w:hAnsiTheme="minorHAnsi"/>
            <w:b/>
            <w:bCs/>
            <w:caps/>
            <w:sz w:val="24"/>
            <w:lang w:val="en"/>
          </w:rPr>
          <w:t>A</w:t>
        </w:r>
      </w:ins>
      <w:r>
        <w:rPr>
          <w:rFonts w:asciiTheme="minorHAnsi" w:hAnsiTheme="minorHAnsi"/>
          <w:b/>
          <w:bCs/>
          <w:caps/>
          <w:sz w:val="24"/>
          <w:lang w:val="en"/>
        </w:rPr>
        <w:t>nnex 1: Specifications</w:t>
      </w:r>
      <w:bookmarkEnd w:id="575"/>
    </w:p>
    <w:p w14:paraId="7CB6041D" w14:textId="77777777" w:rsidR="00891DD0" w:rsidRDefault="00891DD0">
      <w:pPr>
        <w:pStyle w:val="Corpsdetexte"/>
        <w:jc w:val="left"/>
        <w:rPr>
          <w:rFonts w:asciiTheme="minorHAnsi" w:hAnsiTheme="minorHAnsi"/>
          <w:sz w:val="20"/>
        </w:rPr>
      </w:pPr>
    </w:p>
    <w:p w14:paraId="6DC8D953" w14:textId="77777777" w:rsidR="00891DD0" w:rsidRDefault="00891DD0">
      <w:pPr>
        <w:tabs>
          <w:tab w:val="left" w:pos="2745"/>
        </w:tabs>
        <w:rPr>
          <w:rFonts w:asciiTheme="minorHAnsi" w:eastAsia="Times New Roman" w:hAnsiTheme="minorHAnsi" w:cs="Arial"/>
          <w:szCs w:val="24"/>
        </w:rPr>
      </w:pPr>
    </w:p>
    <w:sectPr w:rsidR="00891DD0">
      <w:headerReference w:type="default" r:id="rId34"/>
      <w:footerReference w:type="even" r:id="rId35"/>
      <w:pgSz w:w="11906" w:h="16838"/>
      <w:pgMar w:top="845" w:right="1009" w:bottom="142" w:left="1151" w:header="431" w:footer="340"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9" w:author="all Clemence GAUDET" w:date="2025-07-28T12:03:00Z" w:initials="aG">
    <w:p w14:paraId="00000004" w14:textId="00000004" w:rsidR="00753A97" w:rsidRDefault="00753A97">
      <w:pPr>
        <w:spacing w:line="240" w:lineRule="auto"/>
      </w:pPr>
      <w:r>
        <w:rPr>
          <w:rFonts w:eastAsia="Arial" w:cs="Arial"/>
          <w:sz w:val="22"/>
        </w:rPr>
        <w:t>préciser quelles prestations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45171EF4" w16cex:dateUtc="2025-07-28T10:04:05Z"/>
  <w16cex:commentExtensible w16cex:durableId="6F1DEC78" w16cex:dateUtc="2025-07-28T10:03:59Z"/>
  <w16cex:commentExtensible w16cex:durableId="507E8167" w16cex:dateUtc="2025-07-28T10:03:36Z"/>
  <w16cex:commentExtensible w16cex:durableId="035186EB" w16cex:dateUtc="2025-07-28T10:03:06Z"/>
  <w16cex:commentExtensible w16cex:durableId="0397A828" w16cex:dateUtc="2025-07-22T14:07:18Z"/>
  <w16cex:commentExtensible w16cex:durableId="3F7F43FE" w16cex:dateUtc="2025-07-23T08:31:00Z"/>
  <w16cex:commentExtensible w16cex:durableId="2F808B2B" w16cex:dateUtc="2025-07-28T10:04:51Z"/>
  <w16cex:commentExtensible w16cex:durableId="135D2A4B" w16cex:dateUtc="2025-07-22T14:06:2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45171EF4"/>
  <w16cid:commentId w16cid:paraId="00000002" w16cid:durableId="6F1DEC78"/>
  <w16cid:commentId w16cid:paraId="00000003" w16cid:durableId="507E8167"/>
  <w16cid:commentId w16cid:paraId="00000004" w16cid:durableId="035186EB"/>
  <w16cid:commentId w16cid:paraId="00000005" w16cid:durableId="0397A828"/>
  <w16cid:commentId w16cid:paraId="00000006" w16cid:durableId="3F7F43FE"/>
  <w16cid:commentId w16cid:paraId="00000007" w16cid:durableId="2F808B2B"/>
  <w16cid:commentId w16cid:paraId="00000008" w16cid:durableId="7F8E0803"/>
  <w16cid:commentId w16cid:paraId="00000009" w16cid:durableId="135D2A4B"/>
  <w16cid:commentId w16cid:paraId="0000000C" w16cid:durableId="76811F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3AF65" w14:textId="77777777" w:rsidR="00AA42B6" w:rsidRDefault="00AA42B6">
      <w:r>
        <w:separator/>
      </w:r>
    </w:p>
  </w:endnote>
  <w:endnote w:type="continuationSeparator" w:id="0">
    <w:p w14:paraId="7F29F141" w14:textId="77777777" w:rsidR="00AA42B6" w:rsidRDefault="00AA4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42601" w14:textId="77777777" w:rsidR="00B567EF" w:rsidRDefault="00B567EF">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64D2D6D1" w14:textId="3373E30A" w:rsidR="00B567EF" w:rsidRDefault="00B567EF">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B53C8E">
              <w:rPr>
                <w:rFonts w:asciiTheme="minorHAnsi" w:hAnsiTheme="minorHAnsi"/>
                <w:noProof/>
                <w:sz w:val="22"/>
                <w:szCs w:val="22"/>
                <w:lang w:val="en"/>
              </w:rPr>
              <w:t>10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B53C8E">
              <w:rPr>
                <w:rFonts w:asciiTheme="minorHAnsi" w:hAnsiTheme="minorHAnsi"/>
                <w:noProof/>
                <w:sz w:val="22"/>
                <w:szCs w:val="22"/>
                <w:lang w:val="en"/>
              </w:rPr>
              <w:t>22</w:t>
            </w:r>
            <w:r>
              <w:rPr>
                <w:rFonts w:asciiTheme="minorHAnsi" w:hAnsiTheme="minorHAnsi"/>
                <w:sz w:val="22"/>
                <w:szCs w:val="22"/>
                <w:lang w:val="en"/>
              </w:rPr>
              <w:fldChar w:fldCharType="end"/>
            </w:r>
          </w:p>
        </w:sdtContent>
      </w:sdt>
      <w:p w14:paraId="078803D8" w14:textId="77777777" w:rsidR="00B567EF" w:rsidRDefault="00B567EF">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4BDB7" w14:textId="77777777" w:rsidR="00B567EF" w:rsidRDefault="00B567EF">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02BEF2FF" w14:textId="3A1734AC" w:rsidR="00B567EF" w:rsidRDefault="00B567EF">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B53C8E">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B53C8E">
                  <w:rPr>
                    <w:rFonts w:asciiTheme="minorHAnsi" w:hAnsiTheme="minorHAnsi"/>
                    <w:noProof/>
                    <w:sz w:val="22"/>
                    <w:szCs w:val="22"/>
                    <w:lang w:val="en"/>
                  </w:rPr>
                  <w:t>22</w:t>
                </w:r>
                <w:r>
                  <w:rPr>
                    <w:rFonts w:asciiTheme="minorHAnsi" w:hAnsiTheme="minorHAnsi"/>
                    <w:sz w:val="22"/>
                    <w:szCs w:val="22"/>
                    <w:lang w:val="en"/>
                  </w:rPr>
                  <w:fldChar w:fldCharType="end"/>
                </w:r>
              </w:p>
              <w:p w14:paraId="727CC81F" w14:textId="77777777" w:rsidR="00B567EF" w:rsidRDefault="00B567E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381642E7" w14:textId="77777777" w:rsidR="00B567EF" w:rsidRDefault="00B567EF">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49116937" w14:textId="77777777" w:rsidR="00B567EF" w:rsidRDefault="00B567EF">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BCA0C" w14:textId="77777777" w:rsidR="00B567EF" w:rsidRDefault="00B567EF">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FF11EF" w14:textId="77777777" w:rsidR="00AA42B6" w:rsidRDefault="00AA42B6">
      <w:r>
        <w:separator/>
      </w:r>
    </w:p>
  </w:footnote>
  <w:footnote w:type="continuationSeparator" w:id="0">
    <w:p w14:paraId="140E8AD0" w14:textId="77777777" w:rsidR="00AA42B6" w:rsidRDefault="00AA42B6">
      <w:r>
        <w:continuationSeparator/>
      </w:r>
    </w:p>
  </w:footnote>
  <w:footnote w:id="1">
    <w:p w14:paraId="1F7CA689" w14:textId="77777777" w:rsidR="00B567EF" w:rsidRDefault="00B567EF">
      <w:pPr>
        <w:pStyle w:val="Notedebasdepage"/>
        <w:rPr>
          <w:lang w:val="en-US"/>
        </w:rPr>
      </w:pPr>
      <w:r>
        <w:rPr>
          <w:rStyle w:val="Appelnotedebasdep"/>
        </w:rPr>
        <w:footnoteRef/>
      </w:r>
      <w:r>
        <w:rPr>
          <w:lang w:val="en-US"/>
        </w:rPr>
        <w:t xml:space="preserve"> </w:t>
      </w:r>
      <w:r>
        <w:rPr>
          <w:rFonts w:asciiTheme="minorHAnsi" w:hAnsiTheme="minorHAnsi"/>
          <w:szCs w:val="22"/>
          <w:lang w:val="en-US"/>
        </w:rPr>
        <w:t xml:space="preserve">Prohibited practices as defined by the Agence Française de Développement group are defined below: </w:t>
      </w:r>
      <w:hyperlink r:id="rId1" w:tooltip="https://www.afd.fr/en/ressources/afd-groups-policy-prevent-and-combat-prohibited-practices-2020" w:history="1">
        <w:r>
          <w:rPr>
            <w:rStyle w:val="Lienhypertexte"/>
            <w:rFonts w:asciiTheme="minorHAnsi" w:hAnsiTheme="minorHAnsi"/>
            <w:szCs w:val="22"/>
            <w:lang w:val="en-US"/>
          </w:rPr>
          <w:t>https://www.afd.fr/en/ressources/afd-groups-policy-prevent-and-combat-prohibited-practices-2020</w:t>
        </w:r>
      </w:hyperlink>
    </w:p>
  </w:footnote>
  <w:footnote w:id="2">
    <w:p w14:paraId="0C0D8E58" w14:textId="77777777" w:rsidR="00B567EF" w:rsidRDefault="00B567EF">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7F1A7EC3" w14:textId="77777777" w:rsidR="00B567EF" w:rsidRDefault="00B567EF">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5421B" w14:textId="77777777" w:rsidR="00B567EF" w:rsidRDefault="00B567EF">
    <w:pPr>
      <w:pStyle w:val="En-tte"/>
      <w:tabs>
        <w:tab w:val="left" w:pos="142"/>
      </w:tabs>
      <w:ind w:left="-426"/>
    </w:pPr>
    <w:r>
      <w:rPr>
        <w:noProof/>
      </w:rPr>
      <mc:AlternateContent>
        <mc:Choice Requires="wpg">
          <w:drawing>
            <wp:inline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icPr>
                    <pic:blipFill>
                      <a:blip r:embed="rId1"/>
                      <a:stretch/>
                    </pic:blipFill>
                    <pic:spPr bwMode="auto">
                      <a:xfrm>
                        <a:off x="0" y="0"/>
                        <a:ext cx="1652929" cy="84483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2" o:title=""/>
              <o:lock v:ext="edit" rotation="t"/>
            </v:shape>
          </w:pict>
        </mc:Fallback>
      </mc:AlternateContent>
    </w:r>
  </w:p>
  <w:p w14:paraId="0405C414" w14:textId="77777777" w:rsidR="00B567EF" w:rsidRDefault="00B567EF">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07C72" w14:textId="77777777" w:rsidR="00B567EF" w:rsidRDefault="00B567EF">
    <w:pPr>
      <w:pStyle w:val="En-tte"/>
      <w:ind w:left="-993"/>
    </w:pPr>
    <w:r>
      <w:rPr>
        <w:noProof/>
      </w:rPr>
      <mc:AlternateContent>
        <mc:Choice Requires="wpg">
          <w:drawing>
            <wp:inline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394444" cy="1223827"/>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2" o:title=""/>
              <o:lock v:ext="edit" rotation="t"/>
            </v:shape>
          </w:pict>
        </mc:Fallback>
      </mc:AlternateContent>
    </w:r>
  </w:p>
  <w:p w14:paraId="6122FF4C" w14:textId="77777777" w:rsidR="00B567EF" w:rsidRDefault="00B567E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0B68C" w14:textId="77777777" w:rsidR="00B567EF" w:rsidRDefault="00B567EF">
    <w:pPr>
      <w:pStyle w:val="En-tte"/>
      <w:rPr>
        <w:rFonts w:asciiTheme="minorHAnsi" w:hAnsiTheme="minorHAnsi" w:cs="Arial"/>
        <w:sz w:val="24"/>
      </w:rPr>
    </w:pPr>
    <w:r>
      <w:rPr>
        <w:noProof/>
      </w:rPr>
      <mc:AlternateContent>
        <mc:Choice Requires="wpg">
          <w:drawing>
            <wp:inline distT="0" distB="0" distL="0" distR="0">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2" o:title=""/>
              <o:lock v:ext="edit" rotation="t"/>
            </v:shape>
          </w:pict>
        </mc:Fallback>
      </mc:AlternateContent>
    </w:r>
  </w:p>
  <w:p w14:paraId="6907D10E" w14:textId="77777777" w:rsidR="00B567EF" w:rsidRDefault="00B567EF">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6BEBE8C4" w14:textId="77777777" w:rsidR="00B567EF" w:rsidRDefault="00B567EF">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544D8982" w14:textId="77777777" w:rsidR="00B567EF" w:rsidRDefault="00B567EF">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6D091" w14:textId="77777777" w:rsidR="00B567EF" w:rsidRDefault="00B567EF">
    <w:pPr>
      <w:pStyle w:val="En-tte"/>
      <w:rPr>
        <w:rFonts w:asciiTheme="minorHAnsi" w:hAnsiTheme="minorHAnsi" w:cs="Arial"/>
        <w:sz w:val="24"/>
      </w:rPr>
    </w:pPr>
    <w:r>
      <w:rPr>
        <w:noProof/>
      </w:rPr>
      <mc:AlternateContent>
        <mc:Choice Requires="wpg">
          <w:drawing>
            <wp:inline distT="0" distB="0" distL="0" distR="0">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2" o:title=""/>
              <o:lock v:ext="edit" rotation="t"/>
            </v:shape>
          </w:pict>
        </mc:Fallback>
      </mc:AlternateContent>
    </w:r>
  </w:p>
  <w:p w14:paraId="551C5598" w14:textId="77777777" w:rsidR="00B567EF" w:rsidRDefault="00B567EF">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B0C7911" w14:textId="77777777" w:rsidR="00B567EF" w:rsidRDefault="00B567EF">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88D5AA3" w14:textId="77777777" w:rsidR="00B567EF" w:rsidRDefault="00B567EF">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033D9" w14:textId="77777777" w:rsidR="00B567EF" w:rsidRDefault="00B567EF">
    <w:pPr>
      <w:pStyle w:val="En-tte"/>
      <w:rPr>
        <w:rFonts w:asciiTheme="minorHAnsi" w:hAnsiTheme="minorHAnsi" w:cs="Arial"/>
        <w:sz w:val="24"/>
      </w:rPr>
    </w:pPr>
    <w:r>
      <w:rPr>
        <w:noProof/>
      </w:rPr>
      <mc:AlternateContent>
        <mc:Choice Requires="wpg">
          <w:drawing>
            <wp:inline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2" o:title=""/>
              <o:lock v:ext="edit" rotation="t"/>
            </v:shape>
          </w:pict>
        </mc:Fallback>
      </mc:AlternateContent>
    </w:r>
  </w:p>
  <w:p w14:paraId="0F31CF1F" w14:textId="77777777" w:rsidR="00B567EF" w:rsidRDefault="00B567EF">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04E39016" w14:textId="77777777" w:rsidR="00B567EF" w:rsidRDefault="00B567EF">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291B5BD5" w14:textId="77777777" w:rsidR="00B567EF" w:rsidRDefault="00B567E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65F6"/>
    <w:multiLevelType w:val="multilevel"/>
    <w:tmpl w:val="A67C8E00"/>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4B16C4"/>
    <w:multiLevelType w:val="multilevel"/>
    <w:tmpl w:val="FE98D4AE"/>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4A11CBF"/>
    <w:multiLevelType w:val="multilevel"/>
    <w:tmpl w:val="DF3C7E76"/>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4AD5824"/>
    <w:multiLevelType w:val="multilevel"/>
    <w:tmpl w:val="34E81BB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84808CE"/>
    <w:multiLevelType w:val="multilevel"/>
    <w:tmpl w:val="D53E2994"/>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5" w15:restartNumberingAfterBreak="0">
    <w:nsid w:val="298E5EBC"/>
    <w:multiLevelType w:val="multilevel"/>
    <w:tmpl w:val="548E6646"/>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15:restartNumberingAfterBreak="0">
    <w:nsid w:val="3E156043"/>
    <w:multiLevelType w:val="multilevel"/>
    <w:tmpl w:val="708C3996"/>
    <w:lvl w:ilvl="0">
      <w:start w:val="1"/>
      <w:numFmt w:val="bullet"/>
      <w:lvlText w:val=""/>
      <w:lvlJc w:val="left"/>
      <w:pPr>
        <w:tabs>
          <w:tab w:val="num" w:pos="360"/>
        </w:tabs>
        <w:ind w:left="360" w:hanging="360"/>
      </w:pPr>
      <w:rPr>
        <w:rFonts w:ascii="Symbol" w:hAnsi="Symbol" w:hint="default"/>
      </w:rPr>
    </w:lvl>
    <w:lvl w:ilvl="1">
      <w:numFmt w:val="bullet"/>
      <w:lvlText w:val="ʙ˾ᙰʙ˾(㎀˽㎀˽労췕翽.翽"/>
      <w:lvlJc w:val="left"/>
    </w:lvl>
    <w:lvl w:ilvl="2">
      <w:numFmt w:val="bullet"/>
      <w:lvlText w:val="ʙ˾ᙰʙ˾(㎀˽㎀˽労췕翽.翽"/>
      <w:lvlJc w:val="left"/>
    </w:lvl>
    <w:lvl w:ilvl="3">
      <w:numFmt w:val="bullet"/>
      <w:lvlText w:val="ʙ˾ᙰʙ˾(㎀˽㎀˽労췕翽.翽"/>
      <w:lvlJc w:val="left"/>
    </w:lvl>
    <w:lvl w:ilvl="4">
      <w:numFmt w:val="bullet"/>
      <w:lvlText w:val="ʙ˾ᙰʙ˾(㎀˽㎀˽労췕翽.翽"/>
      <w:lvlJc w:val="left"/>
    </w:lvl>
    <w:lvl w:ilvl="5">
      <w:numFmt w:val="bullet"/>
      <w:lvlText w:val="ʙ˾ᙰʙ˾(㎀˽㎀˽労췕翽.翽"/>
      <w:lvlJc w:val="left"/>
    </w:lvl>
    <w:lvl w:ilvl="6">
      <w:numFmt w:val="bullet"/>
      <w:lvlText w:val="ʙ˾ᙰʙ˾(㎀˽㎀˽労췕翽.翽"/>
      <w:lvlJc w:val="left"/>
    </w:lvl>
    <w:lvl w:ilvl="7">
      <w:numFmt w:val="bullet"/>
      <w:lvlText w:val="ʙ˾ᙰʙ˾(㎀˽㎀˽労췕翽.翽"/>
      <w:lvlJc w:val="left"/>
    </w:lvl>
    <w:lvl w:ilvl="8">
      <w:numFmt w:val="bullet"/>
      <w:lvlText w:val="ʙ˾ᙰʙ˾(㎀˽㎀˽労췕翽.翽"/>
      <w:lvlJc w:val="left"/>
    </w:lvl>
  </w:abstractNum>
  <w:abstractNum w:abstractNumId="7" w15:restartNumberingAfterBreak="0">
    <w:nsid w:val="3E770A4E"/>
    <w:multiLevelType w:val="multilevel"/>
    <w:tmpl w:val="FA86822A"/>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8" w15:restartNumberingAfterBreak="0">
    <w:nsid w:val="45297DC6"/>
    <w:multiLevelType w:val="multilevel"/>
    <w:tmpl w:val="E5BABFF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 w15:restartNumberingAfterBreak="0">
    <w:nsid w:val="48B215F9"/>
    <w:multiLevelType w:val="multilevel"/>
    <w:tmpl w:val="6FCE8F3C"/>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0" w15:restartNumberingAfterBreak="0">
    <w:nsid w:val="498E153B"/>
    <w:multiLevelType w:val="multilevel"/>
    <w:tmpl w:val="3C108088"/>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4DD23B87"/>
    <w:multiLevelType w:val="multilevel"/>
    <w:tmpl w:val="B5AAD94A"/>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7458E0"/>
    <w:multiLevelType w:val="multilevel"/>
    <w:tmpl w:val="99A0F95A"/>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3" w15:restartNumberingAfterBreak="0">
    <w:nsid w:val="52374361"/>
    <w:multiLevelType w:val="multilevel"/>
    <w:tmpl w:val="5E7C2F26"/>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52374E2E"/>
    <w:multiLevelType w:val="multilevel"/>
    <w:tmpl w:val="FE84CC58"/>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231ACE"/>
    <w:multiLevelType w:val="multilevel"/>
    <w:tmpl w:val="0D30546E"/>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6" w15:restartNumberingAfterBreak="0">
    <w:nsid w:val="5FAB72CB"/>
    <w:multiLevelType w:val="multilevel"/>
    <w:tmpl w:val="2D8CBB8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7" w15:restartNumberingAfterBreak="0">
    <w:nsid w:val="68880729"/>
    <w:multiLevelType w:val="multilevel"/>
    <w:tmpl w:val="E6DC47AC"/>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A284E0F"/>
    <w:multiLevelType w:val="multilevel"/>
    <w:tmpl w:val="90EAEB60"/>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814EDE"/>
    <w:multiLevelType w:val="multilevel"/>
    <w:tmpl w:val="CFFCB112"/>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20" w15:restartNumberingAfterBreak="0">
    <w:nsid w:val="77320BC8"/>
    <w:multiLevelType w:val="multilevel"/>
    <w:tmpl w:val="2CA2B5C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FB5160C"/>
    <w:multiLevelType w:val="multilevel"/>
    <w:tmpl w:val="EC5C102A"/>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켫翽췔翽䕐줓þ㎀˽þ䔨줓þ"/>
      <w:lvlJc w:val="left"/>
    </w:lvl>
    <w:lvl w:ilvl="2">
      <w:numFmt w:val="bullet"/>
      <w:lvlText w:val="켫翽췔翽䕐줓þ㎀˽þ䔨줓þ"/>
      <w:lvlJc w:val="left"/>
    </w:lvl>
    <w:lvl w:ilvl="3">
      <w:numFmt w:val="bullet"/>
      <w:lvlText w:val="켫翽췔翽䕐줓þ㎀˽þ䔨줓þ"/>
      <w:lvlJc w:val="left"/>
    </w:lvl>
    <w:lvl w:ilvl="4">
      <w:numFmt w:val="bullet"/>
      <w:lvlText w:val="켫翽췔翽䕐줓þ㎀˽þ䔨줓þ"/>
      <w:lvlJc w:val="left"/>
    </w:lvl>
    <w:lvl w:ilvl="5">
      <w:numFmt w:val="bullet"/>
      <w:lvlText w:val="켫翽췔翽䕐줓þ㎀˽þ䔨줓þ"/>
      <w:lvlJc w:val="left"/>
    </w:lvl>
    <w:lvl w:ilvl="6">
      <w:numFmt w:val="bullet"/>
      <w:lvlText w:val="켫翽췔翽䕐줓þ㎀˽þ䔨줓þ"/>
      <w:lvlJc w:val="left"/>
    </w:lvl>
    <w:lvl w:ilvl="7">
      <w:numFmt w:val="bullet"/>
      <w:lvlText w:val="켫翽췔翽䕐줓þ㎀˽þ䔨줓þ"/>
      <w:lvlJc w:val="left"/>
    </w:lvl>
    <w:lvl w:ilvl="8">
      <w:numFmt w:val="bullet"/>
      <w:lvlText w:val="켫翽췔翽䕐줓þ㎀˽þ䔨줓þ"/>
      <w:lvlJc w:val="left"/>
    </w:lvl>
  </w:abstractNum>
  <w:num w:numId="1">
    <w:abstractNumId w:val="21"/>
  </w:num>
  <w:num w:numId="2">
    <w:abstractNumId w:val="6"/>
  </w:num>
  <w:num w:numId="3">
    <w:abstractNumId w:val="0"/>
  </w:num>
  <w:num w:numId="4">
    <w:abstractNumId w:val="4"/>
  </w:num>
  <w:num w:numId="5">
    <w:abstractNumId w:val="14"/>
  </w:num>
  <w:num w:numId="6">
    <w:abstractNumId w:val="13"/>
  </w:num>
  <w:num w:numId="7">
    <w:abstractNumId w:val="18"/>
  </w:num>
  <w:num w:numId="8">
    <w:abstractNumId w:val="9"/>
  </w:num>
  <w:num w:numId="9">
    <w:abstractNumId w:val="8"/>
  </w:num>
  <w:num w:numId="10">
    <w:abstractNumId w:val="3"/>
  </w:num>
  <w:num w:numId="11">
    <w:abstractNumId w:val="20"/>
  </w:num>
  <w:num w:numId="12">
    <w:abstractNumId w:val="1"/>
  </w:num>
  <w:num w:numId="13">
    <w:abstractNumId w:val="11"/>
  </w:num>
  <w:num w:numId="14">
    <w:abstractNumId w:val="16"/>
  </w:num>
  <w:num w:numId="15">
    <w:abstractNumId w:val="19"/>
  </w:num>
  <w:num w:numId="16">
    <w:abstractNumId w:val="17"/>
  </w:num>
  <w:num w:numId="17">
    <w:abstractNumId w:val="5"/>
  </w:num>
  <w:num w:numId="18">
    <w:abstractNumId w:val="12"/>
  </w:num>
  <w:num w:numId="19">
    <w:abstractNumId w:val="2"/>
  </w:num>
  <w:num w:numId="20">
    <w:abstractNumId w:val="7"/>
  </w:num>
  <w:num w:numId="21">
    <w:abstractNumId w:val="2"/>
  </w:num>
  <w:num w:numId="22">
    <w:abstractNumId w:val="10"/>
  </w:num>
  <w:num w:numId="2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tienne BAUDON">
    <w15:presenceInfo w15:providerId="AD" w15:userId="S-1-5-21-3406572209-2354835200-999462638-123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DD0"/>
    <w:rsid w:val="003429FE"/>
    <w:rsid w:val="00753A97"/>
    <w:rsid w:val="00891DD0"/>
    <w:rsid w:val="00AA42B6"/>
    <w:rsid w:val="00B53C8E"/>
    <w:rsid w:val="00B567EF"/>
    <w:rsid w:val="00D97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69E0C"/>
  <w15:docId w15:val="{9A13830E-96A5-4A3D-9187-9A1E10353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qFormat/>
    <w:rPr>
      <w:rFonts w:ascii="Arial" w:hAnsi="Arial"/>
    </w:rPr>
  </w:style>
  <w:style w:type="character" w:customStyle="1" w:styleId="En-tteCar">
    <w:name w:val="En-tête Car"/>
    <w:basedOn w:val="Policepardfaut"/>
    <w:link w:val="En-tte"/>
    <w:semiHidden/>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hyperlink" Target="mailto:informatique.libertes@expertisefrance.fr" TargetMode="External"/><Relationship Id="rId39" Type="http://schemas.microsoft.com/office/2016/09/relationships/commentsIds" Target="commentsIds.xml"/><Relationship Id="rId21" Type="http://schemas.openxmlformats.org/officeDocument/2006/relationships/image" Target="media/image20.png"/><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microsoft.com/office/2011/relationships/commentsExtended" Target="commentsExtended.xml"/><Relationship Id="rId25" Type="http://schemas.openxmlformats.org/officeDocument/2006/relationships/hyperlink" Target="http://www.expertisefrance.fr" TargetMode="External"/><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mments" Target="comments.xml"/><Relationship Id="rId29" Type="http://schemas.openxmlformats.org/officeDocument/2006/relationships/hyperlink" Target="https://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expertisefrance.fr/documents/20182/426622/Expertise+France+%E2%80%93+Code+of+conduct/82cf6060-4768-4b25-8817-ccba1d86e568" TargetMode="External"/><Relationship Id="rId32" Type="http://schemas.openxmlformats.org/officeDocument/2006/relationships/hyperlink" Target="https://www.worldbank.org/en/projects-operations/procurement/debarred-firms" TargetMode="External"/><Relationship Id="rId37" Type="http://schemas.microsoft.com/office/2011/relationships/people" Target="people.xml"/><Relationship Id="rId40"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hyperlink" Target="https://www.un.org/securitycouncil/content/un-sc-consolidated-list" TargetMode="External"/><Relationship Id="rId36"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etienne.baudon@expertisefrance.fr" TargetMode="External"/><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3.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F0BEA-4E91-4ECA-B092-75A35B31E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22</Pages>
  <Words>7300</Words>
  <Characters>40155</Characters>
  <Application>Microsoft Office Word</Application>
  <DocSecurity>0</DocSecurity>
  <Lines>334</Lines>
  <Paragraphs>94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Etienne BAUDON</cp:lastModifiedBy>
  <cp:revision>19</cp:revision>
  <dcterms:created xsi:type="dcterms:W3CDTF">2024-10-14T13:44:00Z</dcterms:created>
  <dcterms:modified xsi:type="dcterms:W3CDTF">2025-07-28T13:25:00Z</dcterms:modified>
</cp:coreProperties>
</file>